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330" w:rsidRDefault="00543330" w:rsidP="00543330">
      <w:pPr>
        <w:pStyle w:val="NormalWeb"/>
        <w:spacing w:line="384" w:lineRule="atLeast"/>
        <w:rPr>
          <w:rFonts w:ascii="Georgia" w:hAnsi="Georgia"/>
          <w:color w:val="333333"/>
          <w:sz w:val="18"/>
          <w:szCs w:val="18"/>
        </w:rPr>
      </w:pPr>
      <w:r>
        <w:rPr>
          <w:rFonts w:ascii="Georgia" w:hAnsi="Georgia"/>
          <w:color w:val="333333"/>
          <w:sz w:val="18"/>
          <w:szCs w:val="18"/>
        </w:rPr>
        <w:t>Sorting Laundry</w:t>
      </w:r>
    </w:p>
    <w:p w:rsidR="00543330" w:rsidRDefault="00543330" w:rsidP="00543330">
      <w:pPr>
        <w:pStyle w:val="NormalWeb"/>
        <w:spacing w:line="384" w:lineRule="atLeast"/>
        <w:rPr>
          <w:rFonts w:ascii="Georgia" w:hAnsi="Georgia"/>
          <w:color w:val="333333"/>
          <w:sz w:val="18"/>
          <w:szCs w:val="18"/>
        </w:rPr>
      </w:pPr>
      <w:r>
        <w:rPr>
          <w:rFonts w:ascii="Georgia" w:hAnsi="Georgia"/>
          <w:color w:val="333333"/>
          <w:sz w:val="18"/>
          <w:szCs w:val="18"/>
        </w:rPr>
        <w:t xml:space="preserve">By </w:t>
      </w:r>
      <w:proofErr w:type="spellStart"/>
      <w:r>
        <w:rPr>
          <w:rFonts w:ascii="Georgia" w:hAnsi="Georgia"/>
          <w:color w:val="333333"/>
          <w:sz w:val="18"/>
          <w:szCs w:val="18"/>
        </w:rPr>
        <w:t>Elisavietta</w:t>
      </w:r>
      <w:proofErr w:type="spellEnd"/>
      <w:r>
        <w:rPr>
          <w:rFonts w:ascii="Georgia" w:hAnsi="Georgia"/>
          <w:color w:val="333333"/>
          <w:sz w:val="18"/>
          <w:szCs w:val="18"/>
        </w:rPr>
        <w:t xml:space="preserve"> R</w:t>
      </w:r>
      <w:r w:rsidRPr="00543330">
        <w:rPr>
          <w:rFonts w:ascii="Georgia" w:hAnsi="Georgia"/>
          <w:color w:val="333333"/>
          <w:sz w:val="18"/>
          <w:szCs w:val="18"/>
        </w:rPr>
        <w:t>itchie</w:t>
      </w:r>
    </w:p>
    <w:p w:rsidR="00543330" w:rsidRPr="00543330" w:rsidRDefault="00543330" w:rsidP="00543330">
      <w:pPr>
        <w:pStyle w:val="NormalWeb"/>
        <w:spacing w:line="384" w:lineRule="atLeast"/>
        <w:rPr>
          <w:rFonts w:ascii="Verdana" w:hAnsi="Verdana"/>
          <w:color w:val="333333"/>
          <w:sz w:val="18"/>
          <w:szCs w:val="18"/>
        </w:rPr>
      </w:pPr>
      <w:r w:rsidRPr="00543330">
        <w:rPr>
          <w:rFonts w:ascii="Georgia" w:hAnsi="Georgia"/>
          <w:color w:val="333333"/>
          <w:sz w:val="18"/>
          <w:szCs w:val="18"/>
        </w:rPr>
        <w:t>Folding clothes</w:t>
      </w:r>
      <w:proofErr w:type="gramStart"/>
      <w:r w:rsidRPr="00543330">
        <w:rPr>
          <w:rFonts w:ascii="Georgia" w:hAnsi="Georgia"/>
          <w:color w:val="333333"/>
          <w:sz w:val="18"/>
          <w:szCs w:val="18"/>
        </w:rPr>
        <w:t>,</w:t>
      </w:r>
      <w:proofErr w:type="gramEnd"/>
      <w:r w:rsidRPr="00543330">
        <w:rPr>
          <w:rFonts w:ascii="Georgia" w:hAnsi="Georgia"/>
          <w:color w:val="333333"/>
          <w:sz w:val="18"/>
          <w:szCs w:val="18"/>
        </w:rPr>
        <w:br/>
        <w:t>I think of folding you</w:t>
      </w:r>
      <w:r w:rsidRPr="00543330">
        <w:rPr>
          <w:rFonts w:ascii="Georgia" w:hAnsi="Georgia"/>
          <w:color w:val="333333"/>
          <w:sz w:val="18"/>
          <w:szCs w:val="18"/>
        </w:rPr>
        <w:br/>
        <w:t xml:space="preserve">into my life. </w:t>
      </w:r>
    </w:p>
    <w:p w:rsidR="00543330" w:rsidRPr="00543330" w:rsidRDefault="00543330" w:rsidP="00543330">
      <w:pPr>
        <w:pStyle w:val="NormalWeb"/>
        <w:spacing w:line="384" w:lineRule="atLeast"/>
        <w:rPr>
          <w:rFonts w:ascii="Verdana" w:hAnsi="Verdana"/>
          <w:color w:val="333333"/>
          <w:sz w:val="18"/>
          <w:szCs w:val="18"/>
        </w:rPr>
      </w:pPr>
      <w:r w:rsidRPr="00543330">
        <w:rPr>
          <w:rFonts w:ascii="Georgia" w:hAnsi="Georgia"/>
          <w:color w:val="333333"/>
          <w:sz w:val="18"/>
          <w:szCs w:val="18"/>
        </w:rPr>
        <w:t>Our king-sized sheets</w:t>
      </w:r>
      <w:r w:rsidRPr="00543330">
        <w:rPr>
          <w:rFonts w:ascii="Georgia" w:hAnsi="Georgia"/>
          <w:color w:val="333333"/>
          <w:sz w:val="18"/>
          <w:szCs w:val="18"/>
        </w:rPr>
        <w:br/>
        <w:t>like tablecloths</w:t>
      </w:r>
      <w:r w:rsidRPr="00543330">
        <w:rPr>
          <w:rFonts w:ascii="Georgia" w:hAnsi="Georgia"/>
          <w:color w:val="333333"/>
          <w:sz w:val="18"/>
          <w:szCs w:val="18"/>
        </w:rPr>
        <w:br/>
        <w:t xml:space="preserve">for the banquets of giants, </w:t>
      </w:r>
    </w:p>
    <w:p w:rsidR="00543330" w:rsidRPr="00543330" w:rsidRDefault="00543330" w:rsidP="00543330">
      <w:pPr>
        <w:pStyle w:val="NormalWeb"/>
        <w:spacing w:line="384" w:lineRule="atLeast"/>
        <w:rPr>
          <w:rFonts w:ascii="Verdana" w:hAnsi="Verdana"/>
          <w:color w:val="333333"/>
          <w:sz w:val="18"/>
          <w:szCs w:val="18"/>
        </w:rPr>
      </w:pPr>
      <w:proofErr w:type="gramStart"/>
      <w:r w:rsidRPr="00543330">
        <w:rPr>
          <w:rFonts w:ascii="Georgia" w:hAnsi="Georgia"/>
          <w:color w:val="333333"/>
          <w:sz w:val="18"/>
          <w:szCs w:val="18"/>
        </w:rPr>
        <w:t>pillowcases</w:t>
      </w:r>
      <w:proofErr w:type="gramEnd"/>
      <w:r w:rsidRPr="00543330">
        <w:rPr>
          <w:rFonts w:ascii="Georgia" w:hAnsi="Georgia"/>
          <w:color w:val="333333"/>
          <w:sz w:val="18"/>
          <w:szCs w:val="18"/>
        </w:rPr>
        <w:t>, despite so many</w:t>
      </w:r>
      <w:r w:rsidRPr="00543330">
        <w:rPr>
          <w:rFonts w:ascii="Georgia" w:hAnsi="Georgia"/>
          <w:color w:val="333333"/>
          <w:sz w:val="18"/>
          <w:szCs w:val="18"/>
        </w:rPr>
        <w:br/>
        <w:t>washings, seems still</w:t>
      </w:r>
      <w:r w:rsidRPr="00543330">
        <w:rPr>
          <w:rFonts w:ascii="Georgia" w:hAnsi="Georgia"/>
          <w:color w:val="333333"/>
          <w:sz w:val="18"/>
          <w:szCs w:val="18"/>
        </w:rPr>
        <w:br/>
        <w:t xml:space="preserve">holding our dreams. </w:t>
      </w:r>
    </w:p>
    <w:p w:rsidR="00543330" w:rsidRPr="00543330" w:rsidRDefault="00543330" w:rsidP="00543330">
      <w:pPr>
        <w:pStyle w:val="NormalWeb"/>
        <w:spacing w:line="384" w:lineRule="atLeast"/>
        <w:rPr>
          <w:rFonts w:ascii="Verdana" w:hAnsi="Verdana"/>
          <w:color w:val="333333"/>
          <w:sz w:val="18"/>
          <w:szCs w:val="18"/>
        </w:rPr>
      </w:pPr>
      <w:r w:rsidRPr="00543330">
        <w:rPr>
          <w:rFonts w:ascii="Georgia" w:hAnsi="Georgia"/>
          <w:color w:val="333333"/>
          <w:sz w:val="18"/>
          <w:szCs w:val="18"/>
        </w:rPr>
        <w:t>Towels patterned orange and green</w:t>
      </w:r>
      <w:proofErr w:type="gramStart"/>
      <w:r w:rsidRPr="00543330">
        <w:rPr>
          <w:rFonts w:ascii="Georgia" w:hAnsi="Georgia"/>
          <w:color w:val="333333"/>
          <w:sz w:val="18"/>
          <w:szCs w:val="18"/>
        </w:rPr>
        <w:t>,</w:t>
      </w:r>
      <w:proofErr w:type="gramEnd"/>
      <w:r w:rsidRPr="00543330">
        <w:rPr>
          <w:rFonts w:ascii="Georgia" w:hAnsi="Georgia"/>
          <w:color w:val="333333"/>
          <w:sz w:val="18"/>
          <w:szCs w:val="18"/>
        </w:rPr>
        <w:br/>
        <w:t>flowered pink and lavender,</w:t>
      </w:r>
      <w:r w:rsidRPr="00543330">
        <w:rPr>
          <w:rFonts w:ascii="Georgia" w:hAnsi="Georgia"/>
          <w:color w:val="333333"/>
          <w:sz w:val="18"/>
          <w:szCs w:val="18"/>
        </w:rPr>
        <w:br/>
        <w:t xml:space="preserve">gaudy, bought on sale, </w:t>
      </w:r>
    </w:p>
    <w:p w:rsidR="00543330" w:rsidRPr="00543330" w:rsidRDefault="00543330" w:rsidP="00543330">
      <w:pPr>
        <w:pStyle w:val="NormalWeb"/>
        <w:spacing w:line="384" w:lineRule="atLeast"/>
        <w:rPr>
          <w:rFonts w:ascii="Verdana" w:hAnsi="Verdana"/>
          <w:color w:val="333333"/>
          <w:sz w:val="18"/>
          <w:szCs w:val="18"/>
        </w:rPr>
      </w:pPr>
      <w:proofErr w:type="gramStart"/>
      <w:r w:rsidRPr="00543330">
        <w:rPr>
          <w:rFonts w:ascii="Georgia" w:hAnsi="Georgia"/>
          <w:color w:val="333333"/>
          <w:sz w:val="18"/>
          <w:szCs w:val="18"/>
        </w:rPr>
        <w:t>reserved</w:t>
      </w:r>
      <w:proofErr w:type="gramEnd"/>
      <w:r w:rsidRPr="00543330">
        <w:rPr>
          <w:rFonts w:ascii="Georgia" w:hAnsi="Georgia"/>
          <w:color w:val="333333"/>
          <w:sz w:val="18"/>
          <w:szCs w:val="18"/>
        </w:rPr>
        <w:t>, we said, for the beach,</w:t>
      </w:r>
      <w:r w:rsidRPr="00543330">
        <w:rPr>
          <w:rFonts w:ascii="Georgia" w:hAnsi="Georgia"/>
          <w:color w:val="333333"/>
          <w:sz w:val="18"/>
          <w:szCs w:val="18"/>
        </w:rPr>
        <w:br/>
        <w:t>refusing, even after years,</w:t>
      </w:r>
      <w:r w:rsidRPr="00543330">
        <w:rPr>
          <w:rFonts w:ascii="Georgia" w:hAnsi="Georgia"/>
          <w:color w:val="333333"/>
          <w:sz w:val="18"/>
          <w:szCs w:val="18"/>
        </w:rPr>
        <w:br/>
        <w:t xml:space="preserve">to bleach into respectability. </w:t>
      </w:r>
    </w:p>
    <w:p w:rsidR="00543330" w:rsidRPr="00543330" w:rsidRDefault="00543330" w:rsidP="00543330">
      <w:pPr>
        <w:pStyle w:val="NormalWeb"/>
        <w:spacing w:line="384" w:lineRule="atLeast"/>
        <w:rPr>
          <w:rFonts w:ascii="Verdana" w:hAnsi="Verdana"/>
          <w:color w:val="333333"/>
          <w:sz w:val="18"/>
          <w:szCs w:val="18"/>
        </w:rPr>
      </w:pPr>
      <w:proofErr w:type="gramStart"/>
      <w:r w:rsidRPr="00543330">
        <w:rPr>
          <w:rFonts w:ascii="Georgia" w:hAnsi="Georgia"/>
          <w:color w:val="333333"/>
          <w:sz w:val="18"/>
          <w:szCs w:val="18"/>
        </w:rPr>
        <w:t>So many shirts and skirts and pants</w:t>
      </w:r>
      <w:r w:rsidRPr="00543330">
        <w:rPr>
          <w:rFonts w:ascii="Georgia" w:hAnsi="Georgia"/>
          <w:color w:val="333333"/>
          <w:sz w:val="18"/>
          <w:szCs w:val="18"/>
        </w:rPr>
        <w:br/>
        <w:t>recycling week after week, head over heels</w:t>
      </w:r>
      <w:r w:rsidRPr="00543330">
        <w:rPr>
          <w:rFonts w:ascii="Georgia" w:hAnsi="Georgia"/>
          <w:color w:val="333333"/>
          <w:sz w:val="18"/>
          <w:szCs w:val="18"/>
        </w:rPr>
        <w:br/>
        <w:t>recapitulating themselves.</w:t>
      </w:r>
      <w:proofErr w:type="gramEnd"/>
      <w:r w:rsidRPr="00543330">
        <w:rPr>
          <w:rFonts w:ascii="Georgia" w:hAnsi="Georgia"/>
          <w:color w:val="333333"/>
          <w:sz w:val="18"/>
          <w:szCs w:val="18"/>
        </w:rPr>
        <w:t xml:space="preserve"> </w:t>
      </w:r>
    </w:p>
    <w:p w:rsidR="00543330" w:rsidRPr="00543330" w:rsidRDefault="00543330" w:rsidP="00543330">
      <w:pPr>
        <w:pStyle w:val="NormalWeb"/>
        <w:spacing w:line="384" w:lineRule="atLeast"/>
        <w:rPr>
          <w:rFonts w:ascii="Verdana" w:hAnsi="Verdana"/>
          <w:color w:val="333333"/>
          <w:sz w:val="18"/>
          <w:szCs w:val="18"/>
        </w:rPr>
      </w:pPr>
      <w:r w:rsidRPr="00543330">
        <w:rPr>
          <w:rFonts w:ascii="Georgia" w:hAnsi="Georgia"/>
          <w:color w:val="333333"/>
          <w:sz w:val="18"/>
          <w:szCs w:val="18"/>
        </w:rPr>
        <w:t>All those wrinkles</w:t>
      </w:r>
      <w:r w:rsidRPr="00543330">
        <w:rPr>
          <w:rFonts w:ascii="Georgia" w:hAnsi="Georgia"/>
          <w:color w:val="333333"/>
          <w:sz w:val="18"/>
          <w:szCs w:val="18"/>
        </w:rPr>
        <w:br/>
      </w:r>
      <w:proofErr w:type="gramStart"/>
      <w:r w:rsidRPr="00543330">
        <w:rPr>
          <w:rFonts w:ascii="Georgia" w:hAnsi="Georgia"/>
          <w:color w:val="333333"/>
          <w:sz w:val="18"/>
          <w:szCs w:val="18"/>
        </w:rPr>
        <w:t>To</w:t>
      </w:r>
      <w:proofErr w:type="gramEnd"/>
      <w:r w:rsidRPr="00543330">
        <w:rPr>
          <w:rFonts w:ascii="Georgia" w:hAnsi="Georgia"/>
          <w:color w:val="333333"/>
          <w:sz w:val="18"/>
          <w:szCs w:val="18"/>
        </w:rPr>
        <w:t xml:space="preserve"> be smoothed, or else</w:t>
      </w:r>
      <w:r w:rsidRPr="00543330">
        <w:rPr>
          <w:rFonts w:ascii="Georgia" w:hAnsi="Georgia"/>
          <w:color w:val="333333"/>
          <w:sz w:val="18"/>
          <w:szCs w:val="18"/>
        </w:rPr>
        <w:br/>
        <w:t xml:space="preserve">ignored; they're in style. </w:t>
      </w:r>
    </w:p>
    <w:p w:rsidR="00543330" w:rsidRDefault="00543330" w:rsidP="00543330">
      <w:pPr>
        <w:pStyle w:val="NormalWeb"/>
        <w:spacing w:line="384" w:lineRule="atLeast"/>
        <w:rPr>
          <w:rFonts w:ascii="Georgia" w:hAnsi="Georgia"/>
          <w:color w:val="333333"/>
          <w:sz w:val="18"/>
          <w:szCs w:val="18"/>
        </w:rPr>
      </w:pPr>
      <w:r w:rsidRPr="00543330">
        <w:rPr>
          <w:rFonts w:ascii="Georgia" w:hAnsi="Georgia"/>
          <w:color w:val="333333"/>
          <w:sz w:val="18"/>
          <w:szCs w:val="18"/>
        </w:rPr>
        <w:t>Myriad uncoupled socks</w:t>
      </w:r>
      <w:r w:rsidRPr="00543330">
        <w:rPr>
          <w:rFonts w:ascii="Georgia" w:hAnsi="Georgia"/>
          <w:color w:val="333333"/>
          <w:sz w:val="18"/>
          <w:szCs w:val="18"/>
        </w:rPr>
        <w:br/>
        <w:t>which went paired into the foam</w:t>
      </w:r>
      <w:r w:rsidRPr="00543330">
        <w:rPr>
          <w:rFonts w:ascii="Georgia" w:hAnsi="Georgia"/>
          <w:color w:val="333333"/>
          <w:sz w:val="18"/>
          <w:szCs w:val="18"/>
        </w:rPr>
        <w:br/>
        <w:t xml:space="preserve">like those creatures in the ark. </w:t>
      </w:r>
    </w:p>
    <w:p w:rsidR="00F61EB5" w:rsidRDefault="00F61EB5" w:rsidP="00543330">
      <w:pPr>
        <w:pStyle w:val="NormalWeb"/>
        <w:spacing w:line="384" w:lineRule="atLeast"/>
        <w:rPr>
          <w:rFonts w:ascii="Georgia" w:hAnsi="Georgia"/>
          <w:color w:val="333333"/>
          <w:sz w:val="18"/>
          <w:szCs w:val="18"/>
        </w:rPr>
      </w:pPr>
    </w:p>
    <w:p w:rsidR="00F61EB5" w:rsidRPr="00543330" w:rsidRDefault="00F61EB5" w:rsidP="00543330">
      <w:pPr>
        <w:pStyle w:val="NormalWeb"/>
        <w:spacing w:line="384" w:lineRule="atLeast"/>
        <w:rPr>
          <w:rFonts w:ascii="Verdana" w:hAnsi="Verdana"/>
          <w:color w:val="333333"/>
          <w:sz w:val="18"/>
          <w:szCs w:val="18"/>
        </w:rPr>
      </w:pPr>
    </w:p>
    <w:p w:rsidR="00543330" w:rsidRPr="00543330" w:rsidRDefault="00543330" w:rsidP="00543330">
      <w:pPr>
        <w:pStyle w:val="NormalWeb"/>
        <w:spacing w:line="384" w:lineRule="atLeast"/>
        <w:rPr>
          <w:rFonts w:ascii="Verdana" w:hAnsi="Verdana"/>
          <w:color w:val="333333"/>
          <w:sz w:val="18"/>
          <w:szCs w:val="18"/>
        </w:rPr>
      </w:pPr>
      <w:r w:rsidRPr="00543330">
        <w:rPr>
          <w:rFonts w:ascii="Georgia" w:hAnsi="Georgia"/>
          <w:color w:val="333333"/>
          <w:sz w:val="18"/>
          <w:szCs w:val="18"/>
        </w:rPr>
        <w:t>And what's shrunk</w:t>
      </w:r>
      <w:r w:rsidRPr="00543330">
        <w:rPr>
          <w:rFonts w:ascii="Georgia" w:hAnsi="Georgia"/>
          <w:color w:val="333333"/>
          <w:sz w:val="18"/>
          <w:szCs w:val="18"/>
        </w:rPr>
        <w:br/>
        <w:t>is tough to discard</w:t>
      </w:r>
      <w:r w:rsidRPr="00543330">
        <w:rPr>
          <w:rFonts w:ascii="Georgia" w:hAnsi="Georgia"/>
          <w:color w:val="333333"/>
          <w:sz w:val="18"/>
          <w:szCs w:val="18"/>
        </w:rPr>
        <w:br/>
        <w:t xml:space="preserve">even for Goodwill. </w:t>
      </w:r>
    </w:p>
    <w:p w:rsidR="00543330" w:rsidRPr="00543330" w:rsidRDefault="00543330" w:rsidP="00543330">
      <w:pPr>
        <w:pStyle w:val="NormalWeb"/>
        <w:spacing w:line="384" w:lineRule="atLeast"/>
        <w:rPr>
          <w:rFonts w:ascii="Verdana" w:hAnsi="Verdana"/>
          <w:color w:val="333333"/>
          <w:sz w:val="18"/>
          <w:szCs w:val="18"/>
        </w:rPr>
      </w:pPr>
      <w:r w:rsidRPr="00543330">
        <w:rPr>
          <w:rFonts w:ascii="Georgia" w:hAnsi="Georgia"/>
          <w:color w:val="333333"/>
          <w:sz w:val="18"/>
          <w:szCs w:val="18"/>
        </w:rPr>
        <w:t>In pockets, surprises</w:t>
      </w:r>
      <w:proofErr w:type="gramStart"/>
      <w:r w:rsidRPr="00543330">
        <w:rPr>
          <w:rFonts w:ascii="Georgia" w:hAnsi="Georgia"/>
          <w:color w:val="333333"/>
          <w:sz w:val="18"/>
          <w:szCs w:val="18"/>
        </w:rPr>
        <w:t>:</w:t>
      </w:r>
      <w:proofErr w:type="gramEnd"/>
      <w:r w:rsidRPr="00543330">
        <w:rPr>
          <w:rFonts w:ascii="Georgia" w:hAnsi="Georgia"/>
          <w:color w:val="333333"/>
          <w:sz w:val="18"/>
          <w:szCs w:val="18"/>
        </w:rPr>
        <w:br/>
        <w:t>forgotten matches,</w:t>
      </w:r>
      <w:r w:rsidRPr="00543330">
        <w:rPr>
          <w:rFonts w:ascii="Georgia" w:hAnsi="Georgia"/>
          <w:color w:val="333333"/>
          <w:sz w:val="18"/>
          <w:szCs w:val="18"/>
        </w:rPr>
        <w:br/>
        <w:t xml:space="preserve">lost screws clinking the drain; </w:t>
      </w:r>
    </w:p>
    <w:p w:rsidR="00543330" w:rsidRPr="00543330" w:rsidRDefault="00543330" w:rsidP="00543330">
      <w:pPr>
        <w:pStyle w:val="NormalWeb"/>
        <w:spacing w:line="384" w:lineRule="atLeast"/>
        <w:rPr>
          <w:rFonts w:ascii="Verdana" w:hAnsi="Verdana"/>
          <w:color w:val="333333"/>
          <w:sz w:val="18"/>
          <w:szCs w:val="18"/>
        </w:rPr>
      </w:pPr>
      <w:proofErr w:type="gramStart"/>
      <w:r w:rsidRPr="00543330">
        <w:rPr>
          <w:rFonts w:ascii="Georgia" w:hAnsi="Georgia"/>
          <w:color w:val="333333"/>
          <w:sz w:val="18"/>
          <w:szCs w:val="18"/>
        </w:rPr>
        <w:t>well-washed</w:t>
      </w:r>
      <w:proofErr w:type="gramEnd"/>
      <w:r w:rsidRPr="00543330">
        <w:rPr>
          <w:rFonts w:ascii="Georgia" w:hAnsi="Georgia"/>
          <w:color w:val="333333"/>
          <w:sz w:val="18"/>
          <w:szCs w:val="18"/>
        </w:rPr>
        <w:t xml:space="preserve"> dollars, legal tender</w:t>
      </w:r>
      <w:r w:rsidRPr="00543330">
        <w:rPr>
          <w:rFonts w:ascii="Georgia" w:hAnsi="Georgia"/>
          <w:color w:val="333333"/>
          <w:sz w:val="18"/>
          <w:szCs w:val="18"/>
        </w:rPr>
        <w:br/>
        <w:t>for all debts public and private,</w:t>
      </w:r>
      <w:r w:rsidRPr="00543330">
        <w:rPr>
          <w:rFonts w:ascii="Georgia" w:hAnsi="Georgia"/>
          <w:color w:val="333333"/>
          <w:sz w:val="18"/>
          <w:szCs w:val="18"/>
        </w:rPr>
        <w:br/>
        <w:t xml:space="preserve">intact despite agitation; </w:t>
      </w:r>
    </w:p>
    <w:p w:rsidR="00543330" w:rsidRPr="00543330" w:rsidRDefault="00543330" w:rsidP="00543330">
      <w:pPr>
        <w:pStyle w:val="NormalWeb"/>
        <w:spacing w:line="384" w:lineRule="atLeast"/>
        <w:rPr>
          <w:rFonts w:ascii="Verdana" w:hAnsi="Verdana"/>
          <w:color w:val="333333"/>
          <w:sz w:val="18"/>
          <w:szCs w:val="18"/>
        </w:rPr>
      </w:pPr>
      <w:proofErr w:type="gramStart"/>
      <w:r w:rsidRPr="00543330">
        <w:rPr>
          <w:rFonts w:ascii="Georgia" w:hAnsi="Georgia"/>
          <w:color w:val="333333"/>
          <w:sz w:val="18"/>
          <w:szCs w:val="18"/>
        </w:rPr>
        <w:t>and</w:t>
      </w:r>
      <w:proofErr w:type="gramEnd"/>
      <w:r w:rsidRPr="00543330">
        <w:rPr>
          <w:rFonts w:ascii="Georgia" w:hAnsi="Georgia"/>
          <w:color w:val="333333"/>
          <w:sz w:val="18"/>
          <w:szCs w:val="18"/>
        </w:rPr>
        <w:t>, gleaming in the maelstrom,</w:t>
      </w:r>
      <w:r w:rsidRPr="00543330">
        <w:rPr>
          <w:rFonts w:ascii="Georgia" w:hAnsi="Georgia"/>
          <w:color w:val="333333"/>
          <w:sz w:val="18"/>
          <w:szCs w:val="18"/>
        </w:rPr>
        <w:br/>
        <w:t>one bright dime,</w:t>
      </w:r>
      <w:r w:rsidRPr="00543330">
        <w:rPr>
          <w:rFonts w:ascii="Georgia" w:hAnsi="Georgia"/>
          <w:color w:val="333333"/>
          <w:sz w:val="18"/>
          <w:szCs w:val="18"/>
        </w:rPr>
        <w:br/>
        <w:t xml:space="preserve">broken necklace of good gold </w:t>
      </w:r>
    </w:p>
    <w:p w:rsidR="00543330" w:rsidRPr="00543330" w:rsidRDefault="00543330" w:rsidP="00543330">
      <w:pPr>
        <w:pStyle w:val="NormalWeb"/>
        <w:spacing w:line="384" w:lineRule="atLeast"/>
        <w:rPr>
          <w:rFonts w:ascii="Verdana" w:hAnsi="Verdana"/>
          <w:color w:val="333333"/>
          <w:sz w:val="18"/>
          <w:szCs w:val="18"/>
        </w:rPr>
      </w:pPr>
      <w:proofErr w:type="gramStart"/>
      <w:r w:rsidRPr="00543330">
        <w:rPr>
          <w:rFonts w:ascii="Georgia" w:hAnsi="Georgia"/>
          <w:color w:val="333333"/>
          <w:sz w:val="18"/>
          <w:szCs w:val="18"/>
        </w:rPr>
        <w:t>you</w:t>
      </w:r>
      <w:proofErr w:type="gramEnd"/>
      <w:r w:rsidRPr="00543330">
        <w:rPr>
          <w:rFonts w:ascii="Georgia" w:hAnsi="Georgia"/>
          <w:color w:val="333333"/>
          <w:sz w:val="18"/>
          <w:szCs w:val="18"/>
        </w:rPr>
        <w:t xml:space="preserve"> brought from Kuwait,</w:t>
      </w:r>
      <w:r w:rsidRPr="00543330">
        <w:rPr>
          <w:rFonts w:ascii="Georgia" w:hAnsi="Georgia"/>
          <w:color w:val="333333"/>
          <w:sz w:val="18"/>
          <w:szCs w:val="18"/>
        </w:rPr>
        <w:br/>
        <w:t>the strangely tailored shirt</w:t>
      </w:r>
      <w:r w:rsidRPr="00543330">
        <w:rPr>
          <w:rFonts w:ascii="Georgia" w:hAnsi="Georgia"/>
          <w:color w:val="333333"/>
          <w:sz w:val="18"/>
          <w:szCs w:val="18"/>
        </w:rPr>
        <w:br/>
        <w:t xml:space="preserve">left by a former lover… </w:t>
      </w:r>
    </w:p>
    <w:p w:rsidR="00543330" w:rsidRPr="00543330" w:rsidRDefault="00543330" w:rsidP="00543330">
      <w:pPr>
        <w:pStyle w:val="NormalWeb"/>
        <w:spacing w:line="384" w:lineRule="atLeast"/>
        <w:rPr>
          <w:rFonts w:ascii="Verdana" w:hAnsi="Verdana"/>
          <w:color w:val="333333"/>
          <w:sz w:val="18"/>
          <w:szCs w:val="18"/>
        </w:rPr>
      </w:pPr>
      <w:r w:rsidRPr="00543330">
        <w:rPr>
          <w:rFonts w:ascii="Georgia" w:hAnsi="Georgia"/>
          <w:color w:val="333333"/>
          <w:sz w:val="18"/>
          <w:szCs w:val="18"/>
        </w:rPr>
        <w:t>If you were to leave me</w:t>
      </w:r>
      <w:proofErr w:type="gramStart"/>
      <w:r w:rsidRPr="00543330">
        <w:rPr>
          <w:rFonts w:ascii="Georgia" w:hAnsi="Georgia"/>
          <w:color w:val="333333"/>
          <w:sz w:val="18"/>
          <w:szCs w:val="18"/>
        </w:rPr>
        <w:t>,</w:t>
      </w:r>
      <w:proofErr w:type="gramEnd"/>
      <w:r w:rsidRPr="00543330">
        <w:rPr>
          <w:rFonts w:ascii="Georgia" w:hAnsi="Georgia"/>
          <w:color w:val="333333"/>
          <w:sz w:val="18"/>
          <w:szCs w:val="18"/>
        </w:rPr>
        <w:br/>
        <w:t>if I were to fold</w:t>
      </w:r>
      <w:r w:rsidRPr="00543330">
        <w:rPr>
          <w:rFonts w:ascii="Georgia" w:hAnsi="Georgia"/>
          <w:color w:val="333333"/>
          <w:sz w:val="18"/>
          <w:szCs w:val="18"/>
        </w:rPr>
        <w:br/>
        <w:t xml:space="preserve">only my own clothes, </w:t>
      </w:r>
    </w:p>
    <w:p w:rsidR="00543330" w:rsidRPr="00543330" w:rsidRDefault="00543330" w:rsidP="00543330">
      <w:pPr>
        <w:pStyle w:val="NormalWeb"/>
        <w:spacing w:line="384" w:lineRule="atLeast"/>
        <w:rPr>
          <w:rFonts w:ascii="Verdana" w:hAnsi="Verdana"/>
          <w:color w:val="333333"/>
          <w:sz w:val="18"/>
          <w:szCs w:val="18"/>
        </w:rPr>
      </w:pPr>
      <w:proofErr w:type="gramStart"/>
      <w:r w:rsidRPr="00543330">
        <w:rPr>
          <w:rFonts w:ascii="Georgia" w:hAnsi="Georgia"/>
          <w:color w:val="333333"/>
          <w:sz w:val="18"/>
          <w:szCs w:val="18"/>
        </w:rPr>
        <w:t>the</w:t>
      </w:r>
      <w:proofErr w:type="gramEnd"/>
      <w:r w:rsidRPr="00543330">
        <w:rPr>
          <w:rFonts w:ascii="Georgia" w:hAnsi="Georgia"/>
          <w:color w:val="333333"/>
          <w:sz w:val="18"/>
          <w:szCs w:val="18"/>
        </w:rPr>
        <w:t xml:space="preserve"> convexes and concaves</w:t>
      </w:r>
      <w:r w:rsidRPr="00543330">
        <w:rPr>
          <w:rFonts w:ascii="Georgia" w:hAnsi="Georgia"/>
          <w:color w:val="333333"/>
          <w:sz w:val="18"/>
          <w:szCs w:val="18"/>
        </w:rPr>
        <w:br/>
        <w:t>of my blouses, panties, stockings, bras</w:t>
      </w:r>
      <w:r w:rsidRPr="00543330">
        <w:rPr>
          <w:rFonts w:ascii="Georgia" w:hAnsi="Georgia"/>
          <w:color w:val="333333"/>
          <w:sz w:val="18"/>
          <w:szCs w:val="18"/>
        </w:rPr>
        <w:br/>
        <w:t xml:space="preserve">turned upon themselves, </w:t>
      </w:r>
    </w:p>
    <w:p w:rsidR="00543330" w:rsidRDefault="00543330" w:rsidP="00543330">
      <w:pPr>
        <w:pStyle w:val="NormalWeb"/>
        <w:spacing w:line="384" w:lineRule="atLeast"/>
        <w:rPr>
          <w:rFonts w:ascii="Georgia" w:hAnsi="Georgia"/>
          <w:color w:val="333333"/>
          <w:sz w:val="18"/>
          <w:szCs w:val="18"/>
        </w:rPr>
      </w:pPr>
      <w:proofErr w:type="gramStart"/>
      <w:r w:rsidRPr="00543330">
        <w:rPr>
          <w:rFonts w:ascii="Georgia" w:hAnsi="Georgia"/>
          <w:color w:val="333333"/>
          <w:sz w:val="18"/>
          <w:szCs w:val="18"/>
        </w:rPr>
        <w:t>a</w:t>
      </w:r>
      <w:proofErr w:type="gramEnd"/>
      <w:r w:rsidRPr="00543330">
        <w:rPr>
          <w:rFonts w:ascii="Georgia" w:hAnsi="Georgia"/>
          <w:color w:val="333333"/>
          <w:sz w:val="18"/>
          <w:szCs w:val="18"/>
        </w:rPr>
        <w:t xml:space="preserve"> mountain of unsorted wash</w:t>
      </w:r>
      <w:r w:rsidRPr="00543330">
        <w:rPr>
          <w:rFonts w:ascii="Georgia" w:hAnsi="Georgia"/>
          <w:color w:val="333333"/>
          <w:sz w:val="18"/>
          <w:szCs w:val="18"/>
        </w:rPr>
        <w:br/>
        <w:t>could not fill</w:t>
      </w:r>
      <w:r w:rsidRPr="00543330">
        <w:rPr>
          <w:rFonts w:ascii="Georgia" w:hAnsi="Georgia"/>
          <w:color w:val="333333"/>
          <w:sz w:val="18"/>
          <w:szCs w:val="18"/>
        </w:rPr>
        <w:br/>
        <w:t>the empty side of the bed</w:t>
      </w:r>
      <w:r>
        <w:rPr>
          <w:rFonts w:ascii="Georgia" w:hAnsi="Georgia"/>
          <w:color w:val="333333"/>
          <w:sz w:val="18"/>
          <w:szCs w:val="18"/>
        </w:rPr>
        <w:t>.</w:t>
      </w:r>
      <w:r w:rsidR="00433C97">
        <w:rPr>
          <w:rFonts w:ascii="Georgia" w:hAnsi="Georgia"/>
          <w:color w:val="333333"/>
          <w:sz w:val="18"/>
          <w:szCs w:val="18"/>
        </w:rPr>
        <w:t>(48</w:t>
      </w:r>
    </w:p>
    <w:p w:rsidR="00F61EB5" w:rsidRDefault="00F61EB5" w:rsidP="00F61EB5">
      <w:pPr>
        <w:spacing w:line="480" w:lineRule="auto"/>
        <w:jc w:val="right"/>
        <w:rPr>
          <w:rFonts w:ascii="Cambria" w:hAnsi="Cambria" w:cs="Cambria"/>
          <w:sz w:val="24"/>
          <w:szCs w:val="24"/>
        </w:rPr>
        <w:sectPr w:rsidR="00F61EB5" w:rsidSect="00543330">
          <w:pgSz w:w="12240" w:h="15840"/>
          <w:pgMar w:top="1440" w:right="1440" w:bottom="1440" w:left="1440" w:header="720" w:footer="720" w:gutter="0"/>
          <w:cols w:num="2" w:space="720"/>
          <w:docGrid w:linePitch="360"/>
        </w:sectPr>
      </w:pPr>
    </w:p>
    <w:p w:rsidR="00F61EB5" w:rsidRPr="00F61EB5" w:rsidRDefault="00F61EB5" w:rsidP="00F61EB5">
      <w:pPr>
        <w:spacing w:line="480" w:lineRule="auto"/>
        <w:jc w:val="right"/>
        <w:rPr>
          <w:rFonts w:ascii="Times New Roman" w:hAnsi="Times New Roman" w:cs="Times New Roman"/>
          <w:sz w:val="24"/>
          <w:szCs w:val="24"/>
        </w:rPr>
      </w:pPr>
      <w:proofErr w:type="spellStart"/>
      <w:r w:rsidRPr="00F61EB5">
        <w:rPr>
          <w:rFonts w:ascii="Times New Roman" w:hAnsi="Times New Roman" w:cs="Times New Roman"/>
          <w:sz w:val="24"/>
          <w:szCs w:val="24"/>
        </w:rPr>
        <w:lastRenderedPageBreak/>
        <w:t>Rozantz</w:t>
      </w:r>
      <w:proofErr w:type="spellEnd"/>
      <w:r w:rsidRPr="00F61EB5">
        <w:rPr>
          <w:rFonts w:ascii="Times New Roman" w:hAnsi="Times New Roman" w:cs="Times New Roman"/>
          <w:sz w:val="24"/>
          <w:szCs w:val="24"/>
        </w:rPr>
        <w:t xml:space="preserve"> 2</w:t>
      </w:r>
    </w:p>
    <w:p w:rsidR="00F61EB5" w:rsidRPr="00F61EB5" w:rsidRDefault="00F61EB5" w:rsidP="00F61EB5">
      <w:pPr>
        <w:spacing w:line="480" w:lineRule="auto"/>
        <w:rPr>
          <w:rFonts w:ascii="Times New Roman" w:hAnsi="Times New Roman" w:cs="Times New Roman"/>
          <w:sz w:val="24"/>
          <w:szCs w:val="24"/>
        </w:rPr>
      </w:pPr>
      <w:r w:rsidRPr="00F61EB5">
        <w:rPr>
          <w:rFonts w:ascii="Times New Roman" w:hAnsi="Times New Roman" w:cs="Times New Roman"/>
          <w:sz w:val="24"/>
          <w:szCs w:val="24"/>
        </w:rPr>
        <w:t xml:space="preserve">Taylor </w:t>
      </w:r>
      <w:proofErr w:type="spellStart"/>
      <w:r w:rsidRPr="00F61EB5">
        <w:rPr>
          <w:rFonts w:ascii="Times New Roman" w:hAnsi="Times New Roman" w:cs="Times New Roman"/>
          <w:sz w:val="24"/>
          <w:szCs w:val="24"/>
        </w:rPr>
        <w:t>Rozantz</w:t>
      </w:r>
      <w:proofErr w:type="spellEnd"/>
    </w:p>
    <w:p w:rsidR="00F61EB5" w:rsidRPr="00F61EB5" w:rsidRDefault="00F61EB5" w:rsidP="00F61EB5">
      <w:pPr>
        <w:spacing w:line="480" w:lineRule="auto"/>
        <w:rPr>
          <w:rFonts w:ascii="Times New Roman" w:hAnsi="Times New Roman" w:cs="Times New Roman"/>
          <w:sz w:val="24"/>
          <w:szCs w:val="24"/>
        </w:rPr>
      </w:pPr>
      <w:proofErr w:type="spellStart"/>
      <w:r w:rsidRPr="00F61EB5">
        <w:rPr>
          <w:rFonts w:ascii="Times New Roman" w:hAnsi="Times New Roman" w:cs="Times New Roman"/>
          <w:sz w:val="24"/>
          <w:szCs w:val="24"/>
        </w:rPr>
        <w:t>Ap</w:t>
      </w:r>
      <w:proofErr w:type="spellEnd"/>
      <w:r w:rsidRPr="00F61EB5">
        <w:rPr>
          <w:rFonts w:ascii="Times New Roman" w:hAnsi="Times New Roman" w:cs="Times New Roman"/>
          <w:sz w:val="24"/>
          <w:szCs w:val="24"/>
        </w:rPr>
        <w:t xml:space="preserve"> Literature</w:t>
      </w:r>
    </w:p>
    <w:p w:rsidR="00F61EB5" w:rsidRPr="00F61EB5" w:rsidRDefault="00F61EB5" w:rsidP="00F61EB5">
      <w:pPr>
        <w:spacing w:line="480" w:lineRule="auto"/>
        <w:rPr>
          <w:rFonts w:ascii="Times New Roman" w:hAnsi="Times New Roman" w:cs="Times New Roman"/>
          <w:sz w:val="24"/>
          <w:szCs w:val="24"/>
        </w:rPr>
      </w:pPr>
      <w:r w:rsidRPr="00F61EB5">
        <w:rPr>
          <w:rFonts w:ascii="Times New Roman" w:hAnsi="Times New Roman" w:cs="Times New Roman"/>
          <w:sz w:val="24"/>
          <w:szCs w:val="24"/>
        </w:rPr>
        <w:t>December 8, 2009</w:t>
      </w:r>
    </w:p>
    <w:p w:rsidR="00F61EB5" w:rsidRPr="00F61EB5" w:rsidRDefault="00F61EB5" w:rsidP="00F61EB5">
      <w:pPr>
        <w:spacing w:line="480" w:lineRule="auto"/>
        <w:jc w:val="center"/>
        <w:rPr>
          <w:rFonts w:ascii="Times New Roman" w:hAnsi="Times New Roman" w:cs="Times New Roman"/>
          <w:sz w:val="24"/>
          <w:szCs w:val="24"/>
        </w:rPr>
      </w:pPr>
      <w:r w:rsidRPr="00F61EB5">
        <w:rPr>
          <w:rFonts w:ascii="Times New Roman" w:hAnsi="Times New Roman" w:cs="Times New Roman"/>
          <w:sz w:val="24"/>
          <w:szCs w:val="24"/>
        </w:rPr>
        <w:t>Poetry Explication</w:t>
      </w:r>
    </w:p>
    <w:p w:rsidR="00F61EB5" w:rsidRPr="00F61EB5" w:rsidRDefault="00F61EB5" w:rsidP="00F61EB5">
      <w:pPr>
        <w:spacing w:line="480" w:lineRule="auto"/>
        <w:rPr>
          <w:rFonts w:ascii="Times New Roman" w:hAnsi="Times New Roman" w:cs="Times New Roman"/>
          <w:sz w:val="24"/>
          <w:szCs w:val="24"/>
        </w:rPr>
      </w:pPr>
      <w:r w:rsidRPr="00F61EB5">
        <w:rPr>
          <w:rFonts w:ascii="Times New Roman" w:hAnsi="Times New Roman" w:cs="Times New Roman"/>
          <w:sz w:val="24"/>
          <w:szCs w:val="24"/>
        </w:rPr>
        <w:tab/>
        <w:t xml:space="preserve">In the poem “Sorting Laundry,” by </w:t>
      </w:r>
      <w:proofErr w:type="spellStart"/>
      <w:r w:rsidRPr="00F61EB5">
        <w:rPr>
          <w:rFonts w:ascii="Times New Roman" w:hAnsi="Times New Roman" w:cs="Times New Roman"/>
          <w:sz w:val="24"/>
          <w:szCs w:val="24"/>
        </w:rPr>
        <w:t>Elisavietta</w:t>
      </w:r>
      <w:proofErr w:type="spellEnd"/>
      <w:r w:rsidRPr="00F61EB5">
        <w:rPr>
          <w:rFonts w:ascii="Times New Roman" w:hAnsi="Times New Roman" w:cs="Times New Roman"/>
          <w:sz w:val="24"/>
          <w:szCs w:val="24"/>
        </w:rPr>
        <w:t xml:space="preserve"> Ritchie, laundering becomes a thoughtful process of recalling meaningful people and items that are sorted out and put into perspective. Throughout the course of our lives, we are constantly developing the artful skill of decision making. </w:t>
      </w:r>
      <w:r w:rsidRPr="00F61EB5">
        <w:rPr>
          <w:rFonts w:ascii="Times New Roman" w:hAnsi="Times New Roman" w:cs="Times New Roman"/>
          <w:sz w:val="24"/>
          <w:szCs w:val="24"/>
          <w:highlight w:val="yellow"/>
        </w:rPr>
        <w:t>By using and learning various strategies</w:t>
      </w:r>
      <w:r w:rsidRPr="00F61EB5">
        <w:rPr>
          <w:rFonts w:ascii="Times New Roman" w:hAnsi="Times New Roman" w:cs="Times New Roman"/>
          <w:b/>
          <w:bCs/>
          <w:sz w:val="24"/>
          <w:szCs w:val="24"/>
          <w:highlight w:val="yellow"/>
        </w:rPr>
        <w:t xml:space="preserve">, </w:t>
      </w:r>
      <w:r w:rsidRPr="00F61EB5">
        <w:rPr>
          <w:rFonts w:ascii="Times New Roman" w:hAnsi="Times New Roman" w:cs="Times New Roman"/>
          <w:sz w:val="24"/>
          <w:szCs w:val="24"/>
          <w:highlight w:val="yellow"/>
        </w:rPr>
        <w:t>we are able to reflect on wheat would work best.</w:t>
      </w:r>
      <w:r w:rsidRPr="00F61EB5">
        <w:rPr>
          <w:rFonts w:ascii="Times New Roman" w:hAnsi="Times New Roman" w:cs="Times New Roman"/>
          <w:sz w:val="24"/>
          <w:szCs w:val="24"/>
        </w:rPr>
        <w:t xml:space="preserve"> Some decisions are automatic and require little to no thought, such as what to have for breakfast in the morning. Others however, may change the paths of our lives that we have forged for years. </w:t>
      </w:r>
      <w:r w:rsidR="006206E0" w:rsidRPr="00F61EB5">
        <w:rPr>
          <w:rFonts w:ascii="Times New Roman" w:hAnsi="Times New Roman" w:cs="Times New Roman"/>
          <w:sz w:val="24"/>
          <w:szCs w:val="24"/>
          <w:highlight w:val="yellow"/>
        </w:rPr>
        <w:t xml:space="preserve">Literary </w:t>
      </w:r>
      <w:r w:rsidR="006206E0" w:rsidRPr="00F61EB5">
        <w:rPr>
          <w:rFonts w:ascii="Times New Roman" w:hAnsi="Times New Roman" w:cs="Times New Roman"/>
          <w:b/>
          <w:bCs/>
          <w:sz w:val="24"/>
          <w:szCs w:val="24"/>
          <w:highlight w:val="yellow"/>
        </w:rPr>
        <w:t>devices</w:t>
      </w:r>
      <w:r w:rsidR="006206E0">
        <w:rPr>
          <w:rFonts w:ascii="Times New Roman" w:hAnsi="Times New Roman" w:cs="Times New Roman"/>
          <w:b/>
          <w:bCs/>
          <w:sz w:val="24"/>
          <w:szCs w:val="24"/>
          <w:highlight w:val="yellow"/>
        </w:rPr>
        <w:t xml:space="preserve"> </w:t>
      </w:r>
      <w:r w:rsidR="006206E0" w:rsidRPr="00443223">
        <w:rPr>
          <w:rFonts w:ascii="Times New Roman" w:hAnsi="Times New Roman" w:cs="Times New Roman"/>
          <w:bCs/>
          <w:sz w:val="24"/>
          <w:szCs w:val="24"/>
          <w:highlight w:val="yellow"/>
        </w:rPr>
        <w:t>used in “Sorting Laundry”</w:t>
      </w:r>
      <w:r w:rsidR="006206E0" w:rsidRPr="00F61EB5">
        <w:rPr>
          <w:rFonts w:ascii="Times New Roman" w:hAnsi="Times New Roman" w:cs="Times New Roman"/>
          <w:b/>
          <w:bCs/>
          <w:sz w:val="24"/>
          <w:szCs w:val="24"/>
          <w:highlight w:val="yellow"/>
        </w:rPr>
        <w:t xml:space="preserve"> enhance</w:t>
      </w:r>
      <w:r w:rsidR="006206E0" w:rsidRPr="00F61EB5">
        <w:rPr>
          <w:rFonts w:ascii="Times New Roman" w:hAnsi="Times New Roman" w:cs="Times New Roman"/>
          <w:sz w:val="24"/>
          <w:szCs w:val="24"/>
          <w:highlight w:val="yellow"/>
        </w:rPr>
        <w:t xml:space="preserve"> the reflection process and further advance the context of the poem</w:t>
      </w:r>
      <w:r w:rsidR="006206E0">
        <w:rPr>
          <w:rFonts w:ascii="Times New Roman" w:hAnsi="Times New Roman" w:cs="Times New Roman"/>
          <w:sz w:val="24"/>
          <w:szCs w:val="24"/>
        </w:rPr>
        <w:t xml:space="preserve"> by</w:t>
      </w:r>
      <w:r w:rsidR="006206E0" w:rsidRPr="00F61EB5">
        <w:rPr>
          <w:rFonts w:ascii="Times New Roman" w:hAnsi="Times New Roman" w:cs="Times New Roman"/>
          <w:sz w:val="24"/>
          <w:szCs w:val="24"/>
        </w:rPr>
        <w:t xml:space="preserve"> recogniz</w:t>
      </w:r>
      <w:r w:rsidR="006206E0">
        <w:rPr>
          <w:rFonts w:ascii="Times New Roman" w:hAnsi="Times New Roman" w:cs="Times New Roman"/>
          <w:sz w:val="24"/>
          <w:szCs w:val="24"/>
        </w:rPr>
        <w:t>ing</w:t>
      </w:r>
      <w:r w:rsidR="006206E0" w:rsidRPr="00F61EB5">
        <w:rPr>
          <w:rFonts w:ascii="Times New Roman" w:hAnsi="Times New Roman" w:cs="Times New Roman"/>
          <w:sz w:val="24"/>
          <w:szCs w:val="24"/>
        </w:rPr>
        <w:t>, identif</w:t>
      </w:r>
      <w:r w:rsidR="006206E0">
        <w:rPr>
          <w:rFonts w:ascii="Times New Roman" w:hAnsi="Times New Roman" w:cs="Times New Roman"/>
          <w:sz w:val="24"/>
          <w:szCs w:val="24"/>
        </w:rPr>
        <w:t>ying</w:t>
      </w:r>
      <w:r w:rsidR="006206E0" w:rsidRPr="00F61EB5">
        <w:rPr>
          <w:rFonts w:ascii="Times New Roman" w:hAnsi="Times New Roman" w:cs="Times New Roman"/>
          <w:sz w:val="24"/>
          <w:szCs w:val="24"/>
        </w:rPr>
        <w:t>, interpret</w:t>
      </w:r>
      <w:r w:rsidR="006206E0">
        <w:rPr>
          <w:rFonts w:ascii="Times New Roman" w:hAnsi="Times New Roman" w:cs="Times New Roman"/>
          <w:sz w:val="24"/>
          <w:szCs w:val="24"/>
        </w:rPr>
        <w:t>ing</w:t>
      </w:r>
      <w:r w:rsidR="006206E0" w:rsidRPr="00F61EB5">
        <w:rPr>
          <w:rFonts w:ascii="Times New Roman" w:hAnsi="Times New Roman" w:cs="Times New Roman"/>
          <w:sz w:val="24"/>
          <w:szCs w:val="24"/>
        </w:rPr>
        <w:t xml:space="preserve"> and analyz</w:t>
      </w:r>
      <w:r w:rsidR="006206E0">
        <w:rPr>
          <w:rFonts w:ascii="Times New Roman" w:hAnsi="Times New Roman" w:cs="Times New Roman"/>
          <w:sz w:val="24"/>
          <w:szCs w:val="24"/>
        </w:rPr>
        <w:t>ing</w:t>
      </w:r>
      <w:r w:rsidR="006206E0" w:rsidRPr="00F61EB5">
        <w:rPr>
          <w:rFonts w:ascii="Times New Roman" w:hAnsi="Times New Roman" w:cs="Times New Roman"/>
          <w:sz w:val="24"/>
          <w:szCs w:val="24"/>
        </w:rPr>
        <w:t xml:space="preserve"> the poem effectively.</w:t>
      </w:r>
    </w:p>
    <w:p w:rsidR="00F61EB5" w:rsidRPr="00F61EB5" w:rsidRDefault="00F61EB5" w:rsidP="00F61EB5">
      <w:pPr>
        <w:pStyle w:val="NormalWeb"/>
        <w:spacing w:line="480" w:lineRule="auto"/>
      </w:pPr>
      <w:r w:rsidRPr="00F61EB5">
        <w:tab/>
      </w:r>
      <w:r w:rsidRPr="00F61EB5">
        <w:rPr>
          <w:highlight w:val="yellow"/>
        </w:rPr>
        <w:t>While reading literature</w:t>
      </w:r>
      <w:r w:rsidRPr="00F61EB5">
        <w:rPr>
          <w:b/>
          <w:bCs/>
          <w:highlight w:val="yellow"/>
        </w:rPr>
        <w:t xml:space="preserve">, most picture </w:t>
      </w:r>
      <w:r w:rsidRPr="00F61EB5">
        <w:rPr>
          <w:highlight w:val="yellow"/>
        </w:rPr>
        <w:t xml:space="preserve">mentally the events being exposed through the text. Imagery creates a mental picture </w:t>
      </w:r>
      <w:r w:rsidRPr="00F61EB5">
        <w:rPr>
          <w:b/>
          <w:bCs/>
          <w:highlight w:val="yellow"/>
        </w:rPr>
        <w:t xml:space="preserve">needless </w:t>
      </w:r>
      <w:r w:rsidRPr="00F61EB5">
        <w:rPr>
          <w:highlight w:val="yellow"/>
        </w:rPr>
        <w:t xml:space="preserve">of what is happening in the poem. Imagery </w:t>
      </w:r>
      <w:r w:rsidRPr="00F61EB5">
        <w:rPr>
          <w:b/>
          <w:bCs/>
          <w:highlight w:val="yellow"/>
        </w:rPr>
        <w:t xml:space="preserve">describes </w:t>
      </w:r>
      <w:r w:rsidRPr="00F61EB5">
        <w:rPr>
          <w:highlight w:val="yellow"/>
        </w:rPr>
        <w:t>what the environment is like</w:t>
      </w:r>
      <w:r w:rsidRPr="00F61EB5">
        <w:rPr>
          <w:b/>
          <w:bCs/>
          <w:highlight w:val="yellow"/>
        </w:rPr>
        <w:t xml:space="preserve"> but also </w:t>
      </w:r>
      <w:r w:rsidRPr="00F61EB5">
        <w:rPr>
          <w:highlight w:val="yellow"/>
        </w:rPr>
        <w:t xml:space="preserve">the events or objects </w:t>
      </w:r>
      <w:r w:rsidRPr="00F61EB5">
        <w:rPr>
          <w:b/>
          <w:bCs/>
          <w:highlight w:val="yellow"/>
        </w:rPr>
        <w:t>symbolically as well</w:t>
      </w:r>
      <w:r w:rsidRPr="00F61EB5">
        <w:rPr>
          <w:highlight w:val="yellow"/>
        </w:rPr>
        <w:t>.</w:t>
      </w:r>
    </w:p>
    <w:p w:rsidR="00F61EB5" w:rsidRPr="00F61EB5" w:rsidRDefault="00F61EB5" w:rsidP="00C1716C">
      <w:pPr>
        <w:pStyle w:val="NormalWeb"/>
        <w:spacing w:line="480" w:lineRule="auto"/>
      </w:pPr>
      <w:r w:rsidRPr="00F61EB5">
        <w:t xml:space="preserve">In the first stanza the text reads as, “Folding clothes, / I think of folding you / into my life.” (1-3). </w:t>
      </w:r>
      <w:proofErr w:type="gramStart"/>
      <w:r w:rsidRPr="00F61EB5">
        <w:t>As</w:t>
      </w:r>
      <w:proofErr w:type="gramEnd"/>
      <w:r w:rsidRPr="00F61EB5">
        <w:t xml:space="preserve"> read over those lines, simply picture a person folding clothes, but this image has a much more powerful meaning than a </w:t>
      </w:r>
    </w:p>
    <w:p w:rsidR="00F61EB5" w:rsidRPr="00F61EB5" w:rsidRDefault="00F61EB5" w:rsidP="00F61EB5">
      <w:pPr>
        <w:pStyle w:val="NormalWeb"/>
        <w:spacing w:line="480" w:lineRule="auto"/>
        <w:jc w:val="right"/>
      </w:pPr>
      <w:proofErr w:type="spellStart"/>
      <w:r w:rsidRPr="00F61EB5">
        <w:lastRenderedPageBreak/>
        <w:t>Rozantz</w:t>
      </w:r>
      <w:proofErr w:type="spellEnd"/>
      <w:r w:rsidRPr="00F61EB5">
        <w:t xml:space="preserve"> 3</w:t>
      </w:r>
    </w:p>
    <w:p w:rsidR="00F61EB5" w:rsidRPr="00F61EB5" w:rsidRDefault="00F61EB5" w:rsidP="00F61EB5">
      <w:pPr>
        <w:pStyle w:val="NormalWeb"/>
        <w:spacing w:line="480" w:lineRule="auto"/>
        <w:rPr>
          <w:b/>
          <w:bCs/>
        </w:rPr>
      </w:pPr>
      <w:proofErr w:type="gramStart"/>
      <w:r w:rsidRPr="00F61EB5">
        <w:t>simple</w:t>
      </w:r>
      <w:proofErr w:type="gramEnd"/>
      <w:r w:rsidRPr="00F61EB5">
        <w:t xml:space="preserve"> chore.</w:t>
      </w:r>
      <w:r w:rsidRPr="00F61EB5">
        <w:rPr>
          <w:b/>
          <w:bCs/>
        </w:rPr>
        <w:t xml:space="preserve"> </w:t>
      </w:r>
      <w:r w:rsidRPr="00F61EB5">
        <w:rPr>
          <w:b/>
          <w:bCs/>
          <w:highlight w:val="yellow"/>
        </w:rPr>
        <w:t>“Folding clothes” shows an example of imagery as the texts describe</w:t>
      </w:r>
      <w:r w:rsidRPr="00F61EB5">
        <w:rPr>
          <w:highlight w:val="yellow"/>
        </w:rPr>
        <w:t xml:space="preserve"> someone neatly trying to fit that person “into” their lifestyle</w:t>
      </w:r>
      <w:r w:rsidRPr="00F61EB5">
        <w:rPr>
          <w:b/>
          <w:bCs/>
          <w:highlight w:val="yellow"/>
        </w:rPr>
        <w:t>. “I think of folding you / into my life.” (1-3).</w:t>
      </w:r>
      <w:r w:rsidRPr="00F61EB5">
        <w:t xml:space="preserve"> </w:t>
      </w:r>
      <w:proofErr w:type="gramStart"/>
      <w:r w:rsidRPr="00F61EB5">
        <w:rPr>
          <w:highlight w:val="yellow"/>
        </w:rPr>
        <w:t>The</w:t>
      </w:r>
      <w:proofErr w:type="gramEnd"/>
      <w:r w:rsidRPr="00F61EB5">
        <w:rPr>
          <w:highlight w:val="yellow"/>
        </w:rPr>
        <w:t xml:space="preserve"> text says “Towels patterned orange and green / flowered pink and lavender / gaudy, brought on sale” (10-12)</w:t>
      </w:r>
      <w:r w:rsidRPr="00F61EB5">
        <w:rPr>
          <w:b/>
          <w:bCs/>
          <w:highlight w:val="yellow"/>
        </w:rPr>
        <w:t>.</w:t>
      </w:r>
      <w:r w:rsidRPr="00F61EB5">
        <w:t xml:space="preserve"> The bright colors of the towels represent youthfulness. The description and the colors of the towels along with the word “gaudy” represent the flashy, showiness and play a part of the couple’s youthfully and playful nature.  The phrase, “bought on sale” demonstrates the limited access of funds most youth experience; however, they found beauty in the tasteless item. The text makes reference to maintaining a youthful spirit and outlook on life; refusing to “bleach into respectability” (15). The text also outlines all aspects of laundering and the surprises it unfolds, from the broken necklace, to the well-washed dollars and the strangely tailored shirt left by a former lover</w:t>
      </w:r>
      <w:r w:rsidRPr="00F61EB5">
        <w:rPr>
          <w:highlight w:val="yellow"/>
        </w:rPr>
        <w:t>.</w:t>
      </w:r>
      <w:r w:rsidRPr="00F61EB5">
        <w:rPr>
          <w:b/>
          <w:bCs/>
          <w:highlight w:val="yellow"/>
        </w:rPr>
        <w:t xml:space="preserve"> </w:t>
      </w:r>
      <w:r w:rsidRPr="00F61EB5">
        <w:rPr>
          <w:highlight w:val="yellow"/>
        </w:rPr>
        <w:t xml:space="preserve">Imagery is a valuable element in literature and connects the reader to the text </w:t>
      </w:r>
      <w:r w:rsidRPr="00F61EB5">
        <w:rPr>
          <w:b/>
          <w:bCs/>
          <w:highlight w:val="yellow"/>
        </w:rPr>
        <w:t>by picturing events of details going on in the text in a fulfilling way.</w:t>
      </w:r>
      <w:r w:rsidRPr="00F61EB5">
        <w:rPr>
          <w:highlight w:val="yellow"/>
        </w:rPr>
        <w:t xml:space="preserve"> Without picturing, we would have a hard time understanding the material and relating to it.</w:t>
      </w:r>
    </w:p>
    <w:p w:rsidR="00F61EB5" w:rsidRDefault="00F61EB5" w:rsidP="00F61EB5">
      <w:pPr>
        <w:pStyle w:val="NormalWeb"/>
        <w:spacing w:line="480" w:lineRule="auto"/>
        <w:rPr>
          <w:ins w:id="0" w:author="Taylor" w:date="2010-01-08T15:43:00Z"/>
        </w:rPr>
      </w:pPr>
      <w:r w:rsidRPr="00F61EB5">
        <w:tab/>
        <w:t>The tone of a text plays a key in bringing the poem to life. Without tone literature would be dull and boring, like reading a document. Throughout this piece of literature, the text goes through stages of tone shifts. In the beginning the third stanza plays as a reflective tone. “Pillowcases, despite so many / washings, seems still /holding our dreams</w:t>
      </w:r>
      <w:proofErr w:type="gramStart"/>
      <w:r w:rsidRPr="00F61EB5">
        <w:t>”(</w:t>
      </w:r>
      <w:proofErr w:type="gramEnd"/>
      <w:r w:rsidRPr="00F61EB5">
        <w:t xml:space="preserve">7-9). The description within the poem about our daily usage of articles allows us to remember the importance of each individual item and reminisce. Each item plays a symbol of a past for us to hold dear the memories. The drastic tone shift appears at </w:t>
      </w:r>
    </w:p>
    <w:p w:rsidR="00C1716C" w:rsidRPr="00F61EB5" w:rsidRDefault="00C1716C" w:rsidP="00F61EB5">
      <w:pPr>
        <w:pStyle w:val="NormalWeb"/>
        <w:spacing w:line="480" w:lineRule="auto"/>
      </w:pPr>
    </w:p>
    <w:p w:rsidR="00F61EB5" w:rsidRPr="00F61EB5" w:rsidRDefault="00F61EB5" w:rsidP="00F61EB5">
      <w:pPr>
        <w:pStyle w:val="NormalWeb"/>
        <w:spacing w:line="480" w:lineRule="auto"/>
        <w:jc w:val="right"/>
      </w:pPr>
      <w:proofErr w:type="spellStart"/>
      <w:r w:rsidRPr="00F61EB5">
        <w:lastRenderedPageBreak/>
        <w:t>Rozantz</w:t>
      </w:r>
      <w:proofErr w:type="spellEnd"/>
      <w:r w:rsidRPr="00F61EB5">
        <w:t xml:space="preserve"> 4</w:t>
      </w:r>
    </w:p>
    <w:p w:rsidR="00F61EB5" w:rsidRPr="00F61EB5" w:rsidRDefault="00F61EB5" w:rsidP="00F61EB5">
      <w:pPr>
        <w:pStyle w:val="NormalWeb"/>
        <w:spacing w:line="480" w:lineRule="auto"/>
      </w:pPr>
      <w:proofErr w:type="gramStart"/>
      <w:r w:rsidRPr="00F61EB5">
        <w:t>the</w:t>
      </w:r>
      <w:proofErr w:type="gramEnd"/>
      <w:r w:rsidRPr="00F61EB5">
        <w:t xml:space="preserve"> end when the narrator imagines her life without these items. "</w:t>
      </w:r>
      <w:proofErr w:type="gramStart"/>
      <w:r w:rsidRPr="00F61EB5">
        <w:t>A mountain of unsorted wash</w:t>
      </w:r>
      <w:proofErr w:type="gramEnd"/>
      <w:r w:rsidRPr="00F61EB5">
        <w:t xml:space="preserve"> / could not fill / the empty side of the bed” (46-48). In these lines the texts connects this everyday chore to reality. Clothes get dirty so sorting the laundry is in need to get the job done in an efficient matter. Relationships however is a tedious task, but the loss of one would create a hole of emptiness inside the person.</w:t>
      </w:r>
    </w:p>
    <w:p w:rsidR="00F61EB5" w:rsidRPr="00F61EB5" w:rsidRDefault="00F61EB5" w:rsidP="00F61EB5">
      <w:pPr>
        <w:spacing w:line="480" w:lineRule="auto"/>
        <w:ind w:firstLine="720"/>
        <w:rPr>
          <w:rFonts w:ascii="Times New Roman" w:hAnsi="Times New Roman" w:cs="Times New Roman"/>
          <w:sz w:val="24"/>
          <w:szCs w:val="24"/>
        </w:rPr>
      </w:pPr>
      <w:r w:rsidRPr="00F61EB5">
        <w:rPr>
          <w:rFonts w:ascii="Times New Roman" w:hAnsi="Times New Roman" w:cs="Times New Roman"/>
          <w:sz w:val="24"/>
          <w:szCs w:val="24"/>
        </w:rPr>
        <w:t>Like tone, musical devices such as alliteration give the poem life with the different sounds. Musical devices tie in with tone because without the right sounds in the right places within the poem, we would not be able to use the correct tone for the poem.   “Reserved, we said, for the beach / refusing, even after years, / to bleach into respectability”, we see the repeated “</w:t>
      </w:r>
      <w:proofErr w:type="spellStart"/>
      <w:r w:rsidRPr="00F61EB5">
        <w:rPr>
          <w:rFonts w:ascii="Times New Roman" w:hAnsi="Times New Roman" w:cs="Times New Roman"/>
          <w:sz w:val="24"/>
          <w:szCs w:val="24"/>
        </w:rPr>
        <w:t>ree</w:t>
      </w:r>
      <w:proofErr w:type="spellEnd"/>
      <w:r w:rsidRPr="00F61EB5">
        <w:rPr>
          <w:rFonts w:ascii="Times New Roman" w:hAnsi="Times New Roman" w:cs="Times New Roman"/>
          <w:sz w:val="24"/>
          <w:szCs w:val="24"/>
        </w:rPr>
        <w:t>” sound being made within the words “reserved”, “refusing”, and “respectability” (13-15). We also see the same pattern of repeated sounds “the convexes and concaves” (6). The beginnings of the words both make the same “</w:t>
      </w:r>
      <w:proofErr w:type="spellStart"/>
      <w:r w:rsidRPr="00F61EB5">
        <w:rPr>
          <w:rFonts w:ascii="Times New Roman" w:hAnsi="Times New Roman" w:cs="Times New Roman"/>
          <w:sz w:val="24"/>
          <w:szCs w:val="24"/>
        </w:rPr>
        <w:t>cee</w:t>
      </w:r>
      <w:proofErr w:type="spellEnd"/>
      <w:r w:rsidRPr="00F61EB5">
        <w:rPr>
          <w:rFonts w:ascii="Times New Roman" w:hAnsi="Times New Roman" w:cs="Times New Roman"/>
          <w:sz w:val="24"/>
          <w:szCs w:val="24"/>
        </w:rPr>
        <w:t xml:space="preserve">” sound. </w:t>
      </w:r>
    </w:p>
    <w:p w:rsidR="00F61EB5" w:rsidRDefault="00F61EB5" w:rsidP="00F61EB5">
      <w:pPr>
        <w:spacing w:line="480" w:lineRule="auto"/>
        <w:ind w:firstLine="720"/>
        <w:rPr>
          <w:rFonts w:ascii="Times New Roman" w:hAnsi="Times New Roman" w:cs="Times New Roman"/>
          <w:sz w:val="24"/>
          <w:szCs w:val="24"/>
        </w:rPr>
      </w:pPr>
      <w:r w:rsidRPr="00F61EB5">
        <w:rPr>
          <w:rFonts w:ascii="Times New Roman" w:hAnsi="Times New Roman" w:cs="Times New Roman"/>
          <w:sz w:val="24"/>
          <w:szCs w:val="24"/>
        </w:rPr>
        <w:t xml:space="preserve">Irony is reflected upon the abnormal things we do in life. Irony is used to extend meaning beyond its usage in figure of speech. In the beginning of the poem it is ironic to find the text describing how our character is thinking about marriage while doing a simple household chore such as laundry. She describes that the bright colors of the towels reminds her of her youth and freewill, and while she thinks about becoming alone she pictures just cleaning only her clothes and having no one sleeping on the other side of the bed with her. </w:t>
      </w:r>
    </w:p>
    <w:p w:rsidR="00C1716C" w:rsidRDefault="00C1716C" w:rsidP="00F61EB5">
      <w:pPr>
        <w:spacing w:line="480" w:lineRule="auto"/>
        <w:ind w:firstLine="720"/>
        <w:rPr>
          <w:rFonts w:ascii="Times New Roman" w:hAnsi="Times New Roman" w:cs="Times New Roman"/>
          <w:sz w:val="24"/>
          <w:szCs w:val="24"/>
        </w:rPr>
      </w:pPr>
    </w:p>
    <w:p w:rsidR="00C1716C" w:rsidRPr="00F61EB5" w:rsidRDefault="00C1716C" w:rsidP="00F61EB5">
      <w:pPr>
        <w:spacing w:line="480" w:lineRule="auto"/>
        <w:ind w:firstLine="720"/>
        <w:rPr>
          <w:rFonts w:ascii="Times New Roman" w:hAnsi="Times New Roman" w:cs="Times New Roman"/>
          <w:sz w:val="24"/>
          <w:szCs w:val="24"/>
        </w:rPr>
      </w:pPr>
    </w:p>
    <w:p w:rsidR="00F61EB5" w:rsidRPr="00F61EB5" w:rsidRDefault="00F61EB5" w:rsidP="00F61EB5">
      <w:pPr>
        <w:spacing w:line="480" w:lineRule="auto"/>
        <w:jc w:val="right"/>
        <w:rPr>
          <w:rFonts w:ascii="Times New Roman" w:hAnsi="Times New Roman" w:cs="Times New Roman"/>
          <w:sz w:val="24"/>
          <w:szCs w:val="24"/>
        </w:rPr>
      </w:pPr>
      <w:proofErr w:type="spellStart"/>
      <w:r w:rsidRPr="00F61EB5">
        <w:rPr>
          <w:rFonts w:ascii="Times New Roman" w:hAnsi="Times New Roman" w:cs="Times New Roman"/>
          <w:sz w:val="24"/>
          <w:szCs w:val="24"/>
        </w:rPr>
        <w:lastRenderedPageBreak/>
        <w:t>Rozantz</w:t>
      </w:r>
      <w:proofErr w:type="spellEnd"/>
      <w:r w:rsidRPr="00F61EB5">
        <w:rPr>
          <w:rFonts w:ascii="Times New Roman" w:hAnsi="Times New Roman" w:cs="Times New Roman"/>
          <w:sz w:val="24"/>
          <w:szCs w:val="24"/>
        </w:rPr>
        <w:t xml:space="preserve"> 5</w:t>
      </w:r>
    </w:p>
    <w:p w:rsidR="00F61EB5" w:rsidRPr="00F61EB5" w:rsidRDefault="00F61EB5" w:rsidP="00F61EB5">
      <w:pPr>
        <w:spacing w:line="480" w:lineRule="auto"/>
        <w:rPr>
          <w:rFonts w:ascii="Times New Roman" w:hAnsi="Times New Roman" w:cs="Times New Roman"/>
          <w:sz w:val="24"/>
          <w:szCs w:val="24"/>
        </w:rPr>
      </w:pPr>
      <w:r w:rsidRPr="00F61EB5">
        <w:rPr>
          <w:rFonts w:ascii="Times New Roman" w:hAnsi="Times New Roman" w:cs="Times New Roman"/>
          <w:sz w:val="24"/>
          <w:szCs w:val="24"/>
        </w:rPr>
        <w:t xml:space="preserve">The text shows irony because it shows a different aspect of what the norm would think and feel and how the text describes the emotion. </w:t>
      </w:r>
    </w:p>
    <w:p w:rsidR="00F61EB5" w:rsidRPr="00F61EB5" w:rsidRDefault="00F61EB5" w:rsidP="00F61EB5">
      <w:pPr>
        <w:spacing w:line="480" w:lineRule="auto"/>
        <w:ind w:firstLine="720"/>
        <w:rPr>
          <w:rFonts w:ascii="Times New Roman" w:hAnsi="Times New Roman" w:cs="Times New Roman"/>
          <w:sz w:val="24"/>
          <w:szCs w:val="24"/>
        </w:rPr>
      </w:pPr>
      <w:r w:rsidRPr="00F61EB5">
        <w:rPr>
          <w:rFonts w:ascii="Times New Roman" w:hAnsi="Times New Roman" w:cs="Times New Roman"/>
          <w:sz w:val="24"/>
          <w:szCs w:val="24"/>
        </w:rPr>
        <w:t>Techniques and devices are used extensively in the words of literature. With the use of these tools, it enables to understand and connect to a piece of writing. This poem expands thoughts about laundry and brought a new perspective of the process. The clothing and other items laundered holds a separate story each on to its own. This poem can teach that something so simple is much more complex and connects us all with the past, present, and future.</w:t>
      </w:r>
    </w:p>
    <w:p w:rsidR="00F61EB5" w:rsidRPr="00F61EB5" w:rsidRDefault="00F61EB5" w:rsidP="00F61EB5">
      <w:pPr>
        <w:spacing w:line="480" w:lineRule="auto"/>
        <w:ind w:firstLine="720"/>
        <w:rPr>
          <w:rFonts w:ascii="Times New Roman" w:hAnsi="Times New Roman" w:cs="Times New Roman"/>
          <w:sz w:val="24"/>
          <w:szCs w:val="24"/>
        </w:rPr>
      </w:pPr>
    </w:p>
    <w:p w:rsidR="00F61EB5" w:rsidRPr="00F61EB5" w:rsidRDefault="00F61EB5" w:rsidP="00F61EB5">
      <w:pPr>
        <w:spacing w:line="480" w:lineRule="auto"/>
        <w:ind w:firstLine="720"/>
        <w:rPr>
          <w:rFonts w:ascii="Times New Roman" w:hAnsi="Times New Roman" w:cs="Times New Roman"/>
          <w:sz w:val="24"/>
          <w:szCs w:val="24"/>
        </w:rPr>
      </w:pPr>
    </w:p>
    <w:p w:rsidR="00F61EB5" w:rsidRPr="00F61EB5" w:rsidRDefault="00F61EB5" w:rsidP="00F61EB5">
      <w:pPr>
        <w:spacing w:line="480" w:lineRule="auto"/>
        <w:ind w:firstLine="720"/>
        <w:rPr>
          <w:rFonts w:ascii="Times New Roman" w:hAnsi="Times New Roman" w:cs="Times New Roman"/>
          <w:sz w:val="24"/>
          <w:szCs w:val="24"/>
        </w:rPr>
      </w:pPr>
    </w:p>
    <w:p w:rsidR="00F61EB5" w:rsidRPr="00F61EB5" w:rsidRDefault="00F61EB5" w:rsidP="00F61EB5">
      <w:pPr>
        <w:spacing w:line="480" w:lineRule="auto"/>
        <w:ind w:firstLine="720"/>
        <w:rPr>
          <w:rFonts w:ascii="Times New Roman" w:hAnsi="Times New Roman" w:cs="Times New Roman"/>
          <w:sz w:val="24"/>
          <w:szCs w:val="24"/>
        </w:rPr>
      </w:pPr>
    </w:p>
    <w:p w:rsidR="00F61EB5" w:rsidRPr="00F61EB5" w:rsidRDefault="00F61EB5" w:rsidP="00F61EB5">
      <w:pPr>
        <w:spacing w:line="480" w:lineRule="auto"/>
        <w:ind w:firstLine="720"/>
        <w:rPr>
          <w:rFonts w:ascii="Times New Roman" w:hAnsi="Times New Roman" w:cs="Times New Roman"/>
          <w:sz w:val="24"/>
          <w:szCs w:val="24"/>
        </w:rPr>
      </w:pPr>
    </w:p>
    <w:p w:rsidR="00F61EB5" w:rsidRPr="00F61EB5" w:rsidRDefault="00F61EB5" w:rsidP="00F61EB5">
      <w:pPr>
        <w:spacing w:line="480" w:lineRule="auto"/>
        <w:ind w:firstLine="720"/>
        <w:rPr>
          <w:rFonts w:ascii="Times New Roman" w:hAnsi="Times New Roman" w:cs="Times New Roman"/>
          <w:sz w:val="24"/>
          <w:szCs w:val="24"/>
        </w:rPr>
      </w:pPr>
    </w:p>
    <w:p w:rsidR="00F61EB5" w:rsidRPr="00F61EB5" w:rsidRDefault="00F61EB5" w:rsidP="00F61EB5">
      <w:pPr>
        <w:spacing w:line="480" w:lineRule="auto"/>
        <w:ind w:firstLine="720"/>
        <w:rPr>
          <w:rFonts w:ascii="Times New Roman" w:hAnsi="Times New Roman" w:cs="Times New Roman"/>
          <w:sz w:val="24"/>
          <w:szCs w:val="24"/>
        </w:rPr>
      </w:pPr>
    </w:p>
    <w:p w:rsidR="00F61EB5" w:rsidRPr="00F61EB5" w:rsidRDefault="00F61EB5" w:rsidP="00F61EB5">
      <w:pPr>
        <w:spacing w:line="480" w:lineRule="auto"/>
        <w:ind w:firstLine="720"/>
        <w:rPr>
          <w:rFonts w:ascii="Times New Roman" w:hAnsi="Times New Roman" w:cs="Times New Roman"/>
          <w:sz w:val="24"/>
          <w:szCs w:val="24"/>
        </w:rPr>
      </w:pPr>
    </w:p>
    <w:p w:rsidR="00F61EB5" w:rsidRPr="00F61EB5" w:rsidRDefault="00F61EB5" w:rsidP="00F61EB5">
      <w:pPr>
        <w:spacing w:line="480" w:lineRule="auto"/>
        <w:ind w:firstLine="720"/>
        <w:rPr>
          <w:rFonts w:ascii="Times New Roman" w:hAnsi="Times New Roman" w:cs="Times New Roman"/>
          <w:sz w:val="24"/>
          <w:szCs w:val="24"/>
        </w:rPr>
      </w:pPr>
    </w:p>
    <w:p w:rsidR="00F61EB5" w:rsidRPr="00F61EB5" w:rsidRDefault="00F61EB5" w:rsidP="00F61EB5">
      <w:pPr>
        <w:spacing w:line="480" w:lineRule="auto"/>
        <w:ind w:firstLine="720"/>
        <w:rPr>
          <w:rFonts w:ascii="Times New Roman" w:hAnsi="Times New Roman" w:cs="Times New Roman"/>
          <w:sz w:val="24"/>
          <w:szCs w:val="24"/>
        </w:rPr>
      </w:pPr>
    </w:p>
    <w:p w:rsidR="00C1716C" w:rsidRDefault="00C1716C" w:rsidP="00C1716C">
      <w:pPr>
        <w:spacing w:line="480" w:lineRule="auto"/>
        <w:jc w:val="right"/>
        <w:rPr>
          <w:rFonts w:ascii="Times New Roman" w:hAnsi="Times New Roman" w:cs="Times New Roman"/>
          <w:sz w:val="24"/>
          <w:szCs w:val="24"/>
        </w:rPr>
      </w:pPr>
    </w:p>
    <w:p w:rsidR="00F61EB5" w:rsidRPr="00F61EB5" w:rsidRDefault="00F61EB5" w:rsidP="00C1716C">
      <w:pPr>
        <w:spacing w:line="480" w:lineRule="auto"/>
        <w:jc w:val="right"/>
        <w:rPr>
          <w:rFonts w:ascii="Times New Roman" w:hAnsi="Times New Roman" w:cs="Times New Roman"/>
          <w:sz w:val="24"/>
          <w:szCs w:val="24"/>
        </w:rPr>
      </w:pPr>
      <w:r w:rsidRPr="00F61EB5">
        <w:rPr>
          <w:rFonts w:ascii="Times New Roman" w:hAnsi="Times New Roman" w:cs="Times New Roman"/>
          <w:sz w:val="24"/>
          <w:szCs w:val="24"/>
        </w:rPr>
        <w:lastRenderedPageBreak/>
        <w:t>Rozantz 6</w:t>
      </w:r>
    </w:p>
    <w:p w:rsidR="00F61EB5" w:rsidRPr="00F61EB5" w:rsidRDefault="00F61EB5" w:rsidP="00F61EB5">
      <w:pPr>
        <w:spacing w:line="480" w:lineRule="auto"/>
        <w:jc w:val="center"/>
        <w:rPr>
          <w:rFonts w:ascii="Times New Roman" w:hAnsi="Times New Roman" w:cs="Times New Roman"/>
          <w:sz w:val="24"/>
          <w:szCs w:val="24"/>
        </w:rPr>
      </w:pPr>
      <w:r w:rsidRPr="00F61EB5">
        <w:rPr>
          <w:rFonts w:ascii="Times New Roman" w:hAnsi="Times New Roman" w:cs="Times New Roman"/>
          <w:sz w:val="24"/>
          <w:szCs w:val="24"/>
        </w:rPr>
        <w:t>Work Cited</w:t>
      </w:r>
    </w:p>
    <w:p w:rsidR="00C1716C" w:rsidRDefault="00C1716C" w:rsidP="00C1716C">
      <w:pPr>
        <w:spacing w:after="0" w:line="480" w:lineRule="auto"/>
        <w:rPr>
          <w:rFonts w:ascii="Times New Roman" w:eastAsia="Times New Roman" w:hAnsi="Times New Roman" w:cs="Times New Roman"/>
          <w:sz w:val="24"/>
          <w:szCs w:val="24"/>
          <w:u w:val="single"/>
        </w:rPr>
      </w:pPr>
      <w:proofErr w:type="gramStart"/>
      <w:r w:rsidRPr="00E43909">
        <w:rPr>
          <w:rFonts w:ascii="Times New Roman" w:eastAsia="Times New Roman" w:hAnsi="Times New Roman" w:cs="Times New Roman"/>
          <w:sz w:val="24"/>
          <w:szCs w:val="24"/>
        </w:rPr>
        <w:t>Arp, Thomas R., and Greg Johnson.</w:t>
      </w:r>
      <w:proofErr w:type="gramEnd"/>
      <w:r w:rsidRPr="00E43909">
        <w:rPr>
          <w:rFonts w:ascii="Times New Roman" w:eastAsia="Times New Roman" w:hAnsi="Times New Roman" w:cs="Times New Roman"/>
          <w:sz w:val="24"/>
          <w:szCs w:val="24"/>
        </w:rPr>
        <w:t xml:space="preserve"> </w:t>
      </w:r>
      <w:r w:rsidRPr="00E43909">
        <w:rPr>
          <w:rFonts w:ascii="Times New Roman" w:eastAsia="Times New Roman" w:hAnsi="Times New Roman" w:cs="Times New Roman"/>
          <w:sz w:val="24"/>
          <w:szCs w:val="24"/>
          <w:u w:val="single"/>
        </w:rPr>
        <w:t xml:space="preserve">Perrine's Literature: Structure, Sound, and </w:t>
      </w:r>
    </w:p>
    <w:p w:rsidR="00C1716C" w:rsidRDefault="00C1716C" w:rsidP="00C1716C">
      <w:pPr>
        <w:spacing w:after="0" w:line="480" w:lineRule="auto"/>
        <w:ind w:left="1440" w:firstLine="720"/>
        <w:rPr>
          <w:rFonts w:ascii="Times New Roman" w:eastAsia="Times New Roman" w:hAnsi="Times New Roman" w:cs="Times New Roman"/>
          <w:sz w:val="24"/>
          <w:szCs w:val="24"/>
        </w:rPr>
      </w:pPr>
      <w:proofErr w:type="gramStart"/>
      <w:r w:rsidRPr="00E43909">
        <w:rPr>
          <w:rFonts w:ascii="Times New Roman" w:eastAsia="Times New Roman" w:hAnsi="Times New Roman" w:cs="Times New Roman"/>
          <w:sz w:val="24"/>
          <w:szCs w:val="24"/>
          <w:u w:val="single"/>
        </w:rPr>
        <w:t>Sense</w:t>
      </w:r>
      <w:r w:rsidRPr="00E43909">
        <w:rPr>
          <w:rFonts w:ascii="Times New Roman" w:eastAsia="Times New Roman" w:hAnsi="Times New Roman" w:cs="Times New Roman"/>
          <w:sz w:val="24"/>
          <w:szCs w:val="24"/>
        </w:rPr>
        <w:t>.</w:t>
      </w:r>
      <w:proofErr w:type="gramEnd"/>
      <w:r w:rsidRPr="00E4390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E43909">
        <w:rPr>
          <w:rFonts w:ascii="Times New Roman" w:eastAsia="Times New Roman" w:hAnsi="Times New Roman" w:cs="Times New Roman"/>
          <w:sz w:val="24"/>
          <w:szCs w:val="24"/>
        </w:rPr>
        <w:t xml:space="preserve">Boston, MA: </w:t>
      </w:r>
      <w:proofErr w:type="spellStart"/>
      <w:r w:rsidRPr="00E43909">
        <w:rPr>
          <w:rFonts w:ascii="Times New Roman" w:eastAsia="Times New Roman" w:hAnsi="Times New Roman" w:cs="Times New Roman"/>
          <w:sz w:val="24"/>
          <w:szCs w:val="24"/>
        </w:rPr>
        <w:t>Heinle</w:t>
      </w:r>
      <w:proofErr w:type="spellEnd"/>
      <w:r w:rsidRPr="00E43909">
        <w:rPr>
          <w:rFonts w:ascii="Times New Roman" w:eastAsia="Times New Roman" w:hAnsi="Times New Roman" w:cs="Times New Roman"/>
          <w:sz w:val="24"/>
          <w:szCs w:val="24"/>
        </w:rPr>
        <w:t xml:space="preserve">, 2008. </w:t>
      </w:r>
    </w:p>
    <w:p w:rsidR="00EF1351" w:rsidRDefault="00EF1351" w:rsidP="00EF1351">
      <w:pPr>
        <w:spacing w:after="0" w:line="480" w:lineRule="auto"/>
        <w:rPr>
          <w:rFonts w:ascii="Times New Roman" w:eastAsia="Times New Roman" w:hAnsi="Times New Roman" w:cs="Times New Roman"/>
          <w:sz w:val="24"/>
          <w:szCs w:val="24"/>
          <w:u w:val="single"/>
        </w:rPr>
      </w:pPr>
      <w:proofErr w:type="spellStart"/>
      <w:r w:rsidRPr="00EF1351">
        <w:rPr>
          <w:rFonts w:ascii="Times New Roman" w:hAnsi="Times New Roman" w:cs="Times New Roman"/>
          <w:color w:val="333333"/>
          <w:sz w:val="24"/>
          <w:szCs w:val="24"/>
        </w:rPr>
        <w:t>Elisavietta</w:t>
      </w:r>
      <w:proofErr w:type="spellEnd"/>
      <w:r w:rsidRPr="00EF1351">
        <w:rPr>
          <w:rFonts w:ascii="Times New Roman" w:hAnsi="Times New Roman" w:cs="Times New Roman"/>
          <w:color w:val="333333"/>
          <w:sz w:val="24"/>
          <w:szCs w:val="24"/>
        </w:rPr>
        <w:t xml:space="preserve"> Ritchie</w:t>
      </w:r>
      <w:r w:rsidRPr="00EF1351">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Sorting Laundry” </w:t>
      </w:r>
      <w:r w:rsidRPr="00E43909">
        <w:rPr>
          <w:rFonts w:ascii="Times New Roman" w:eastAsia="Times New Roman" w:hAnsi="Times New Roman" w:cs="Times New Roman"/>
          <w:sz w:val="24"/>
          <w:szCs w:val="24"/>
          <w:u w:val="single"/>
        </w:rPr>
        <w:t xml:space="preserve">Perrine's Literature: Structure, Sound, and </w:t>
      </w:r>
    </w:p>
    <w:p w:rsidR="00EF1351" w:rsidRDefault="00EF1351" w:rsidP="00EF1351">
      <w:pPr>
        <w:spacing w:after="0" w:line="480" w:lineRule="auto"/>
        <w:ind w:left="1440" w:firstLine="720"/>
        <w:rPr>
          <w:rFonts w:ascii="Times New Roman" w:eastAsia="Times New Roman" w:hAnsi="Times New Roman" w:cs="Times New Roman"/>
          <w:sz w:val="24"/>
          <w:szCs w:val="24"/>
        </w:rPr>
      </w:pPr>
      <w:proofErr w:type="gramStart"/>
      <w:r w:rsidRPr="00E43909">
        <w:rPr>
          <w:rFonts w:ascii="Times New Roman" w:eastAsia="Times New Roman" w:hAnsi="Times New Roman" w:cs="Times New Roman"/>
          <w:sz w:val="24"/>
          <w:szCs w:val="24"/>
          <w:u w:val="single"/>
        </w:rPr>
        <w:t>Sense</w:t>
      </w:r>
      <w:r w:rsidRPr="00E43909">
        <w:rPr>
          <w:rFonts w:ascii="Times New Roman" w:eastAsia="Times New Roman" w:hAnsi="Times New Roman" w:cs="Times New Roman"/>
          <w:sz w:val="24"/>
          <w:szCs w:val="24"/>
        </w:rPr>
        <w:t>.</w:t>
      </w:r>
      <w:proofErr w:type="gramEnd"/>
      <w:r w:rsidRPr="00E4390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E43909">
        <w:rPr>
          <w:rFonts w:ascii="Times New Roman" w:eastAsia="Times New Roman" w:hAnsi="Times New Roman" w:cs="Times New Roman"/>
          <w:sz w:val="24"/>
          <w:szCs w:val="24"/>
        </w:rPr>
        <w:t xml:space="preserve">Boston, MA: </w:t>
      </w:r>
      <w:proofErr w:type="spellStart"/>
      <w:r w:rsidRPr="00E43909">
        <w:rPr>
          <w:rFonts w:ascii="Times New Roman" w:eastAsia="Times New Roman" w:hAnsi="Times New Roman" w:cs="Times New Roman"/>
          <w:sz w:val="24"/>
          <w:szCs w:val="24"/>
        </w:rPr>
        <w:t>Heinle</w:t>
      </w:r>
      <w:proofErr w:type="spellEnd"/>
      <w:r w:rsidRPr="00E43909">
        <w:rPr>
          <w:rFonts w:ascii="Times New Roman" w:eastAsia="Times New Roman" w:hAnsi="Times New Roman" w:cs="Times New Roman"/>
          <w:sz w:val="24"/>
          <w:szCs w:val="24"/>
        </w:rPr>
        <w:t xml:space="preserve">, 2008. </w:t>
      </w:r>
      <w:r>
        <w:rPr>
          <w:rFonts w:ascii="Times New Roman" w:eastAsia="Times New Roman" w:hAnsi="Times New Roman" w:cs="Times New Roman"/>
          <w:sz w:val="24"/>
          <w:szCs w:val="24"/>
        </w:rPr>
        <w:t>Pages 767.</w:t>
      </w:r>
    </w:p>
    <w:p w:rsidR="00EF1351" w:rsidRDefault="00EF1351" w:rsidP="00C1716C">
      <w:pPr>
        <w:spacing w:after="0" w:line="480" w:lineRule="auto"/>
        <w:ind w:left="1440" w:firstLine="720"/>
        <w:rPr>
          <w:rFonts w:ascii="Times New Roman" w:eastAsia="Times New Roman" w:hAnsi="Times New Roman" w:cs="Times New Roman"/>
          <w:sz w:val="24"/>
          <w:szCs w:val="24"/>
        </w:rPr>
      </w:pPr>
    </w:p>
    <w:p w:rsidR="00F61EB5" w:rsidRPr="00F61EB5" w:rsidRDefault="00F61EB5" w:rsidP="00F61EB5">
      <w:pPr>
        <w:spacing w:line="480" w:lineRule="auto"/>
        <w:rPr>
          <w:rFonts w:ascii="Times New Roman" w:hAnsi="Times New Roman" w:cs="Times New Roman"/>
          <w:sz w:val="24"/>
          <w:szCs w:val="24"/>
        </w:rPr>
      </w:pPr>
    </w:p>
    <w:p w:rsidR="00F61EB5" w:rsidRPr="00F61EB5" w:rsidRDefault="00F61EB5" w:rsidP="00F61EB5">
      <w:pPr>
        <w:pStyle w:val="NormalWeb"/>
        <w:spacing w:line="384" w:lineRule="atLeast"/>
      </w:pPr>
    </w:p>
    <w:p w:rsidR="00F61EB5" w:rsidRPr="00F61EB5" w:rsidRDefault="00F61EB5" w:rsidP="00F61EB5">
      <w:pPr>
        <w:pStyle w:val="NormalWeb"/>
        <w:spacing w:line="384" w:lineRule="atLeast"/>
      </w:pPr>
    </w:p>
    <w:p w:rsidR="00F61EB5" w:rsidRPr="00F61EB5" w:rsidRDefault="00F61EB5" w:rsidP="00F61EB5">
      <w:pPr>
        <w:pStyle w:val="NormalWeb"/>
        <w:spacing w:line="384" w:lineRule="atLeast"/>
      </w:pPr>
    </w:p>
    <w:p w:rsidR="00F61EB5" w:rsidRPr="00F61EB5" w:rsidRDefault="00F61EB5" w:rsidP="00F61EB5">
      <w:pPr>
        <w:pStyle w:val="NormalWeb"/>
        <w:spacing w:line="384" w:lineRule="atLeast"/>
      </w:pPr>
    </w:p>
    <w:p w:rsidR="00F61EB5" w:rsidRPr="00F61EB5" w:rsidRDefault="00F61EB5" w:rsidP="00F61EB5">
      <w:pPr>
        <w:pStyle w:val="NormalWeb"/>
        <w:spacing w:line="384" w:lineRule="atLeast"/>
      </w:pPr>
    </w:p>
    <w:p w:rsidR="00F61EB5" w:rsidRPr="00F61EB5" w:rsidRDefault="00F61EB5" w:rsidP="00F61EB5">
      <w:pPr>
        <w:pStyle w:val="NormalWeb"/>
        <w:spacing w:line="384" w:lineRule="atLeast"/>
      </w:pPr>
      <w:r w:rsidRPr="00F61EB5">
        <w:tab/>
      </w:r>
    </w:p>
    <w:p w:rsidR="00F61EB5" w:rsidRDefault="00F61EB5" w:rsidP="00543330">
      <w:pPr>
        <w:pStyle w:val="NormalWeb"/>
        <w:spacing w:line="384" w:lineRule="atLeast"/>
        <w:rPr>
          <w:rFonts w:ascii="Georgia" w:hAnsi="Georgia"/>
          <w:color w:val="333333"/>
          <w:sz w:val="18"/>
          <w:szCs w:val="18"/>
        </w:rPr>
        <w:sectPr w:rsidR="00F61EB5" w:rsidSect="00F61EB5">
          <w:type w:val="continuous"/>
          <w:pgSz w:w="12240" w:h="15840"/>
          <w:pgMar w:top="1440" w:right="1440" w:bottom="1440" w:left="1440" w:header="720" w:footer="720" w:gutter="0"/>
          <w:cols w:space="720"/>
          <w:docGrid w:linePitch="360"/>
        </w:sect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Default="00F61EB5" w:rsidP="00543330">
      <w:pPr>
        <w:pStyle w:val="NormalWeb"/>
        <w:spacing w:line="384" w:lineRule="atLeast"/>
        <w:rPr>
          <w:rFonts w:ascii="Georgia" w:hAnsi="Georgia"/>
          <w:color w:val="333333"/>
          <w:sz w:val="18"/>
          <w:szCs w:val="18"/>
        </w:rPr>
      </w:pPr>
    </w:p>
    <w:p w:rsidR="00F61EB5" w:rsidRPr="00543330" w:rsidRDefault="00F61EB5" w:rsidP="00543330">
      <w:pPr>
        <w:pStyle w:val="NormalWeb"/>
        <w:spacing w:line="384" w:lineRule="atLeast"/>
        <w:rPr>
          <w:rFonts w:ascii="Verdana" w:hAnsi="Verdana"/>
          <w:color w:val="333333"/>
          <w:sz w:val="18"/>
          <w:szCs w:val="18"/>
        </w:rPr>
      </w:pPr>
    </w:p>
    <w:p w:rsidR="00543330" w:rsidRDefault="00543330" w:rsidP="00626AB6">
      <w:pPr>
        <w:spacing w:line="480" w:lineRule="auto"/>
        <w:rPr>
          <w:rFonts w:asciiTheme="majorHAnsi" w:hAnsiTheme="majorHAnsi"/>
          <w:sz w:val="24"/>
          <w:szCs w:val="24"/>
        </w:rPr>
      </w:pPr>
    </w:p>
    <w:p w:rsidR="00543330" w:rsidRDefault="00543330" w:rsidP="00626AB6">
      <w:pPr>
        <w:spacing w:line="480" w:lineRule="auto"/>
        <w:rPr>
          <w:rFonts w:asciiTheme="majorHAnsi" w:hAnsiTheme="majorHAnsi"/>
          <w:sz w:val="24"/>
          <w:szCs w:val="24"/>
        </w:rPr>
        <w:sectPr w:rsidR="00543330" w:rsidSect="00F61EB5">
          <w:type w:val="continuous"/>
          <w:pgSz w:w="12240" w:h="15840"/>
          <w:pgMar w:top="1440" w:right="1440" w:bottom="1440" w:left="1440" w:header="720" w:footer="720" w:gutter="0"/>
          <w:cols w:num="2" w:space="720"/>
          <w:docGrid w:linePitch="360"/>
        </w:sectPr>
      </w:pPr>
    </w:p>
    <w:p w:rsidR="00F61EB5" w:rsidRDefault="00F61EB5" w:rsidP="00F61EB5">
      <w:pPr>
        <w:spacing w:line="480" w:lineRule="auto"/>
        <w:rPr>
          <w:rFonts w:asciiTheme="majorHAnsi" w:hAnsiTheme="majorHAnsi"/>
          <w:sz w:val="24"/>
          <w:szCs w:val="24"/>
        </w:rPr>
      </w:pPr>
      <w:r>
        <w:rPr>
          <w:rFonts w:asciiTheme="majorHAnsi" w:hAnsiTheme="majorHAnsi"/>
          <w:sz w:val="24"/>
          <w:szCs w:val="24"/>
        </w:rPr>
        <w:lastRenderedPageBreak/>
        <w:t>(Original)</w:t>
      </w:r>
    </w:p>
    <w:p w:rsidR="008E48E1" w:rsidRDefault="008E48E1" w:rsidP="008E48E1">
      <w:pPr>
        <w:spacing w:line="480" w:lineRule="auto"/>
        <w:jc w:val="right"/>
        <w:rPr>
          <w:rFonts w:asciiTheme="majorHAnsi" w:hAnsiTheme="majorHAnsi"/>
          <w:sz w:val="24"/>
          <w:szCs w:val="24"/>
        </w:rPr>
      </w:pPr>
      <w:proofErr w:type="spellStart"/>
      <w:r>
        <w:rPr>
          <w:rFonts w:asciiTheme="majorHAnsi" w:hAnsiTheme="majorHAnsi"/>
          <w:sz w:val="24"/>
          <w:szCs w:val="24"/>
        </w:rPr>
        <w:t>Rozantz</w:t>
      </w:r>
      <w:proofErr w:type="spellEnd"/>
      <w:r>
        <w:rPr>
          <w:rFonts w:asciiTheme="majorHAnsi" w:hAnsiTheme="majorHAnsi"/>
          <w:sz w:val="24"/>
          <w:szCs w:val="24"/>
        </w:rPr>
        <w:t xml:space="preserve"> 2</w:t>
      </w:r>
    </w:p>
    <w:p w:rsidR="00ED0DDB" w:rsidRPr="00626AB6" w:rsidRDefault="0004377D" w:rsidP="00626AB6">
      <w:pPr>
        <w:spacing w:line="480" w:lineRule="auto"/>
        <w:rPr>
          <w:rFonts w:asciiTheme="majorHAnsi" w:hAnsiTheme="majorHAnsi"/>
          <w:sz w:val="24"/>
          <w:szCs w:val="24"/>
        </w:rPr>
      </w:pPr>
      <w:r w:rsidRPr="00626AB6">
        <w:rPr>
          <w:rFonts w:asciiTheme="majorHAnsi" w:hAnsiTheme="majorHAnsi"/>
          <w:sz w:val="24"/>
          <w:szCs w:val="24"/>
        </w:rPr>
        <w:t xml:space="preserve">Taylor </w:t>
      </w:r>
      <w:proofErr w:type="spellStart"/>
      <w:r w:rsidRPr="00626AB6">
        <w:rPr>
          <w:rFonts w:asciiTheme="majorHAnsi" w:hAnsiTheme="majorHAnsi"/>
          <w:sz w:val="24"/>
          <w:szCs w:val="24"/>
        </w:rPr>
        <w:t>Rozantz</w:t>
      </w:r>
      <w:proofErr w:type="spellEnd"/>
    </w:p>
    <w:p w:rsidR="0004377D" w:rsidRPr="00626AB6" w:rsidRDefault="0004377D" w:rsidP="00626AB6">
      <w:pPr>
        <w:spacing w:line="480" w:lineRule="auto"/>
        <w:rPr>
          <w:rFonts w:asciiTheme="majorHAnsi" w:hAnsiTheme="majorHAnsi"/>
          <w:sz w:val="24"/>
          <w:szCs w:val="24"/>
        </w:rPr>
      </w:pPr>
      <w:proofErr w:type="spellStart"/>
      <w:r w:rsidRPr="00626AB6">
        <w:rPr>
          <w:rFonts w:asciiTheme="majorHAnsi" w:hAnsiTheme="majorHAnsi"/>
          <w:sz w:val="24"/>
          <w:szCs w:val="24"/>
        </w:rPr>
        <w:t>Ap</w:t>
      </w:r>
      <w:proofErr w:type="spellEnd"/>
      <w:r w:rsidRPr="00626AB6">
        <w:rPr>
          <w:rFonts w:asciiTheme="majorHAnsi" w:hAnsiTheme="majorHAnsi"/>
          <w:sz w:val="24"/>
          <w:szCs w:val="24"/>
        </w:rPr>
        <w:t xml:space="preserve"> Literature</w:t>
      </w:r>
    </w:p>
    <w:p w:rsidR="0004377D" w:rsidRPr="00626AB6" w:rsidRDefault="0004377D" w:rsidP="00626AB6">
      <w:pPr>
        <w:spacing w:line="480" w:lineRule="auto"/>
        <w:rPr>
          <w:rFonts w:asciiTheme="majorHAnsi" w:hAnsiTheme="majorHAnsi"/>
          <w:sz w:val="24"/>
          <w:szCs w:val="24"/>
        </w:rPr>
      </w:pPr>
      <w:r w:rsidRPr="00626AB6">
        <w:rPr>
          <w:rFonts w:asciiTheme="majorHAnsi" w:hAnsiTheme="majorHAnsi"/>
          <w:sz w:val="24"/>
          <w:szCs w:val="24"/>
        </w:rPr>
        <w:t>December 8, 2009</w:t>
      </w:r>
    </w:p>
    <w:p w:rsidR="0004377D" w:rsidRPr="00626AB6" w:rsidRDefault="0004377D" w:rsidP="00626AB6">
      <w:pPr>
        <w:spacing w:line="480" w:lineRule="auto"/>
        <w:jc w:val="center"/>
        <w:rPr>
          <w:rFonts w:asciiTheme="majorHAnsi" w:hAnsiTheme="majorHAnsi"/>
          <w:sz w:val="24"/>
          <w:szCs w:val="24"/>
        </w:rPr>
      </w:pPr>
      <w:r w:rsidRPr="00626AB6">
        <w:rPr>
          <w:rFonts w:asciiTheme="majorHAnsi" w:hAnsiTheme="majorHAnsi"/>
          <w:sz w:val="24"/>
          <w:szCs w:val="24"/>
        </w:rPr>
        <w:t>Poetry Explication</w:t>
      </w:r>
    </w:p>
    <w:p w:rsidR="0004377D" w:rsidRPr="00626AB6" w:rsidRDefault="0004377D" w:rsidP="00626AB6">
      <w:pPr>
        <w:spacing w:line="480" w:lineRule="auto"/>
        <w:rPr>
          <w:rFonts w:asciiTheme="majorHAnsi" w:hAnsiTheme="majorHAnsi"/>
          <w:sz w:val="24"/>
          <w:szCs w:val="24"/>
        </w:rPr>
      </w:pPr>
      <w:r w:rsidRPr="00626AB6">
        <w:rPr>
          <w:rFonts w:asciiTheme="majorHAnsi" w:hAnsiTheme="majorHAnsi"/>
          <w:sz w:val="24"/>
          <w:szCs w:val="24"/>
        </w:rPr>
        <w:tab/>
      </w:r>
      <w:r w:rsidR="00C42E8D" w:rsidRPr="00626AB6">
        <w:rPr>
          <w:rFonts w:asciiTheme="majorHAnsi" w:hAnsiTheme="majorHAnsi"/>
          <w:sz w:val="24"/>
          <w:szCs w:val="24"/>
        </w:rPr>
        <w:t>In the poem “Sorting Laundry</w:t>
      </w:r>
      <w:ins w:id="1" w:author=" " w:date="2009-12-16T15:32:00Z">
        <w:r w:rsidR="00702C6E">
          <w:rPr>
            <w:rFonts w:asciiTheme="majorHAnsi" w:hAnsiTheme="majorHAnsi"/>
            <w:sz w:val="24"/>
            <w:szCs w:val="24"/>
          </w:rPr>
          <w:t>,</w:t>
        </w:r>
      </w:ins>
      <w:r w:rsidR="00C42E8D" w:rsidRPr="00626AB6">
        <w:rPr>
          <w:rFonts w:asciiTheme="majorHAnsi" w:hAnsiTheme="majorHAnsi"/>
          <w:sz w:val="24"/>
          <w:szCs w:val="24"/>
        </w:rPr>
        <w:t xml:space="preserve">” by </w:t>
      </w:r>
      <w:proofErr w:type="spellStart"/>
      <w:r w:rsidR="00C42E8D" w:rsidRPr="00626AB6">
        <w:rPr>
          <w:rFonts w:asciiTheme="majorHAnsi" w:hAnsiTheme="majorHAnsi" w:cs="Arial"/>
          <w:sz w:val="24"/>
          <w:szCs w:val="24"/>
        </w:rPr>
        <w:t>Elisavietta</w:t>
      </w:r>
      <w:proofErr w:type="spellEnd"/>
      <w:r w:rsidR="00C42E8D" w:rsidRPr="00626AB6">
        <w:rPr>
          <w:rFonts w:asciiTheme="majorHAnsi" w:hAnsiTheme="majorHAnsi" w:cs="Arial"/>
          <w:sz w:val="24"/>
          <w:szCs w:val="24"/>
        </w:rPr>
        <w:t xml:space="preserve"> Ritchie,</w:t>
      </w:r>
      <w:r w:rsidR="00C42E8D">
        <w:rPr>
          <w:rFonts w:asciiTheme="majorHAnsi" w:hAnsiTheme="majorHAnsi" w:cs="Arial"/>
          <w:sz w:val="24"/>
          <w:szCs w:val="24"/>
        </w:rPr>
        <w:t xml:space="preserve"> laundering becomes a thoughtful process of recalling meaningful people and items that are sorted out and put into perspective. </w:t>
      </w:r>
      <w:r w:rsidRPr="00626AB6">
        <w:rPr>
          <w:rFonts w:asciiTheme="majorHAnsi" w:hAnsiTheme="majorHAnsi"/>
          <w:sz w:val="24"/>
          <w:szCs w:val="24"/>
        </w:rPr>
        <w:t>Through</w:t>
      </w:r>
      <w:r w:rsidR="00C42E8D">
        <w:rPr>
          <w:rFonts w:asciiTheme="majorHAnsi" w:hAnsiTheme="majorHAnsi"/>
          <w:sz w:val="24"/>
          <w:szCs w:val="24"/>
        </w:rPr>
        <w:t>out</w:t>
      </w:r>
      <w:r w:rsidRPr="00626AB6">
        <w:rPr>
          <w:rFonts w:asciiTheme="majorHAnsi" w:hAnsiTheme="majorHAnsi"/>
          <w:sz w:val="24"/>
          <w:szCs w:val="24"/>
        </w:rPr>
        <w:t xml:space="preserve"> the course of our lives, we are </w:t>
      </w:r>
      <w:r w:rsidR="00ED736A" w:rsidRPr="00626AB6">
        <w:rPr>
          <w:rFonts w:asciiTheme="majorHAnsi" w:hAnsiTheme="majorHAnsi"/>
          <w:sz w:val="24"/>
          <w:szCs w:val="24"/>
        </w:rPr>
        <w:t>constantly develo</w:t>
      </w:r>
      <w:r w:rsidR="008025CB">
        <w:rPr>
          <w:rFonts w:asciiTheme="majorHAnsi" w:hAnsiTheme="majorHAnsi"/>
          <w:sz w:val="24"/>
          <w:szCs w:val="24"/>
        </w:rPr>
        <w:t>ping</w:t>
      </w:r>
      <w:r w:rsidR="00ED736A" w:rsidRPr="00626AB6">
        <w:rPr>
          <w:rFonts w:asciiTheme="majorHAnsi" w:hAnsiTheme="majorHAnsi"/>
          <w:sz w:val="24"/>
          <w:szCs w:val="24"/>
        </w:rPr>
        <w:t xml:space="preserve"> the artful skill of decision making</w:t>
      </w:r>
      <w:r w:rsidR="00C42E8D">
        <w:rPr>
          <w:rFonts w:asciiTheme="majorHAnsi" w:hAnsiTheme="majorHAnsi"/>
          <w:sz w:val="24"/>
          <w:szCs w:val="24"/>
        </w:rPr>
        <w:t>. By using and learning various strategies</w:t>
      </w:r>
      <w:commentRangeStart w:id="2"/>
      <w:r w:rsidR="00C42E8D">
        <w:rPr>
          <w:rFonts w:asciiTheme="majorHAnsi" w:hAnsiTheme="majorHAnsi"/>
          <w:sz w:val="24"/>
          <w:szCs w:val="24"/>
        </w:rPr>
        <w:t xml:space="preserve"> </w:t>
      </w:r>
      <w:commentRangeEnd w:id="2"/>
      <w:r w:rsidR="00702C6E">
        <w:rPr>
          <w:rStyle w:val="CommentReference"/>
        </w:rPr>
        <w:commentReference w:id="2"/>
      </w:r>
      <w:r w:rsidR="00C42E8D">
        <w:rPr>
          <w:rFonts w:asciiTheme="majorHAnsi" w:hAnsiTheme="majorHAnsi"/>
          <w:sz w:val="24"/>
          <w:szCs w:val="24"/>
        </w:rPr>
        <w:t>we are able to reflect on what would work best</w:t>
      </w:r>
      <w:r w:rsidR="00ED736A" w:rsidRPr="00626AB6">
        <w:rPr>
          <w:rFonts w:asciiTheme="majorHAnsi" w:hAnsiTheme="majorHAnsi"/>
          <w:sz w:val="24"/>
          <w:szCs w:val="24"/>
        </w:rPr>
        <w:t xml:space="preserve">. Some </w:t>
      </w:r>
      <w:r w:rsidRPr="00626AB6">
        <w:rPr>
          <w:rFonts w:asciiTheme="majorHAnsi" w:hAnsiTheme="majorHAnsi"/>
          <w:sz w:val="24"/>
          <w:szCs w:val="24"/>
        </w:rPr>
        <w:t>decisions</w:t>
      </w:r>
      <w:r w:rsidR="00C42E8D">
        <w:rPr>
          <w:rFonts w:asciiTheme="majorHAnsi" w:hAnsiTheme="majorHAnsi"/>
          <w:sz w:val="24"/>
          <w:szCs w:val="24"/>
        </w:rPr>
        <w:t xml:space="preserve"> are automatic and require little to no thought</w:t>
      </w:r>
      <w:r w:rsidR="00ED736A" w:rsidRPr="00626AB6">
        <w:rPr>
          <w:rFonts w:asciiTheme="majorHAnsi" w:hAnsiTheme="majorHAnsi"/>
          <w:sz w:val="24"/>
          <w:szCs w:val="24"/>
        </w:rPr>
        <w:t>,</w:t>
      </w:r>
      <w:r w:rsidRPr="00626AB6">
        <w:rPr>
          <w:rFonts w:asciiTheme="majorHAnsi" w:hAnsiTheme="majorHAnsi"/>
          <w:sz w:val="24"/>
          <w:szCs w:val="24"/>
        </w:rPr>
        <w:t xml:space="preserve"> such as what to have fo</w:t>
      </w:r>
      <w:r w:rsidR="00ED736A" w:rsidRPr="00626AB6">
        <w:rPr>
          <w:rFonts w:asciiTheme="majorHAnsi" w:hAnsiTheme="majorHAnsi"/>
          <w:sz w:val="24"/>
          <w:szCs w:val="24"/>
        </w:rPr>
        <w:t>r breakfast in the morning. Others</w:t>
      </w:r>
      <w:r w:rsidRPr="00626AB6">
        <w:rPr>
          <w:rFonts w:asciiTheme="majorHAnsi" w:hAnsiTheme="majorHAnsi"/>
          <w:sz w:val="24"/>
          <w:szCs w:val="24"/>
        </w:rPr>
        <w:t xml:space="preserve"> however</w:t>
      </w:r>
      <w:r w:rsidR="00ED736A" w:rsidRPr="00626AB6">
        <w:rPr>
          <w:rFonts w:asciiTheme="majorHAnsi" w:hAnsiTheme="majorHAnsi"/>
          <w:sz w:val="24"/>
          <w:szCs w:val="24"/>
        </w:rPr>
        <w:t>,</w:t>
      </w:r>
      <w:r w:rsidRPr="00626AB6">
        <w:rPr>
          <w:rFonts w:asciiTheme="majorHAnsi" w:hAnsiTheme="majorHAnsi"/>
          <w:sz w:val="24"/>
          <w:szCs w:val="24"/>
        </w:rPr>
        <w:t xml:space="preserve"> may change the paths of our lives that we have </w:t>
      </w:r>
      <w:r w:rsidR="00ED736A" w:rsidRPr="00626AB6">
        <w:rPr>
          <w:rFonts w:asciiTheme="majorHAnsi" w:hAnsiTheme="majorHAnsi"/>
          <w:sz w:val="24"/>
          <w:szCs w:val="24"/>
        </w:rPr>
        <w:t>forged</w:t>
      </w:r>
      <w:r w:rsidRPr="00626AB6">
        <w:rPr>
          <w:rFonts w:asciiTheme="majorHAnsi" w:hAnsiTheme="majorHAnsi"/>
          <w:sz w:val="24"/>
          <w:szCs w:val="24"/>
        </w:rPr>
        <w:t xml:space="preserve"> for years. </w:t>
      </w:r>
      <w:r w:rsidR="00ED736A" w:rsidRPr="00626AB6">
        <w:rPr>
          <w:rFonts w:asciiTheme="majorHAnsi" w:hAnsiTheme="majorHAnsi" w:cs="Arial"/>
          <w:sz w:val="24"/>
          <w:szCs w:val="24"/>
        </w:rPr>
        <w:t xml:space="preserve">Literary devices </w:t>
      </w:r>
      <w:commentRangeStart w:id="3"/>
      <w:del w:id="4" w:author=" " w:date="2009-12-16T15:33:00Z">
        <w:r w:rsidR="00ED736A" w:rsidRPr="00626AB6" w:rsidDel="00702C6E">
          <w:rPr>
            <w:rFonts w:asciiTheme="majorHAnsi" w:hAnsiTheme="majorHAnsi" w:cs="Arial"/>
            <w:sz w:val="24"/>
            <w:szCs w:val="24"/>
          </w:rPr>
          <w:delText>are used</w:delText>
        </w:r>
        <w:r w:rsidR="00DD30CA" w:rsidDel="00702C6E">
          <w:rPr>
            <w:rFonts w:asciiTheme="majorHAnsi" w:hAnsiTheme="majorHAnsi" w:cs="Arial"/>
            <w:sz w:val="24"/>
            <w:szCs w:val="24"/>
          </w:rPr>
          <w:delText xml:space="preserve"> here</w:delText>
        </w:r>
        <w:r w:rsidR="00ED736A" w:rsidRPr="00626AB6" w:rsidDel="00702C6E">
          <w:rPr>
            <w:rFonts w:asciiTheme="majorHAnsi" w:hAnsiTheme="majorHAnsi" w:cs="Arial"/>
            <w:sz w:val="24"/>
            <w:szCs w:val="24"/>
          </w:rPr>
          <w:delText xml:space="preserve"> to </w:delText>
        </w:r>
      </w:del>
      <w:commentRangeEnd w:id="3"/>
      <w:r w:rsidR="00702C6E">
        <w:rPr>
          <w:rStyle w:val="CommentReference"/>
        </w:rPr>
        <w:commentReference w:id="3"/>
      </w:r>
      <w:r w:rsidR="00ED736A" w:rsidRPr="00626AB6">
        <w:rPr>
          <w:rFonts w:asciiTheme="majorHAnsi" w:hAnsiTheme="majorHAnsi" w:cs="Arial"/>
          <w:sz w:val="24"/>
          <w:szCs w:val="24"/>
        </w:rPr>
        <w:t xml:space="preserve">enhance the </w:t>
      </w:r>
      <w:r w:rsidR="00C42E8D">
        <w:rPr>
          <w:rFonts w:asciiTheme="majorHAnsi" w:hAnsiTheme="majorHAnsi" w:cs="Arial"/>
          <w:sz w:val="24"/>
          <w:szCs w:val="24"/>
        </w:rPr>
        <w:t>reflection process</w:t>
      </w:r>
      <w:r w:rsidR="00ED736A" w:rsidRPr="00626AB6">
        <w:rPr>
          <w:rFonts w:asciiTheme="majorHAnsi" w:hAnsiTheme="majorHAnsi" w:cs="Arial"/>
          <w:sz w:val="24"/>
          <w:szCs w:val="24"/>
        </w:rPr>
        <w:t xml:space="preserve"> and further </w:t>
      </w:r>
      <w:r w:rsidR="00C42E8D" w:rsidRPr="00626AB6">
        <w:rPr>
          <w:rFonts w:asciiTheme="majorHAnsi" w:hAnsiTheme="majorHAnsi" w:cs="Arial"/>
          <w:sz w:val="24"/>
          <w:szCs w:val="24"/>
        </w:rPr>
        <w:t>a</w:t>
      </w:r>
      <w:r w:rsidR="00C42E8D">
        <w:rPr>
          <w:rFonts w:asciiTheme="majorHAnsi" w:hAnsiTheme="majorHAnsi" w:cs="Arial"/>
          <w:sz w:val="24"/>
          <w:szCs w:val="24"/>
        </w:rPr>
        <w:t>dvance</w:t>
      </w:r>
      <w:r w:rsidR="00ED736A" w:rsidRPr="00626AB6">
        <w:rPr>
          <w:rFonts w:asciiTheme="majorHAnsi" w:hAnsiTheme="majorHAnsi" w:cs="Arial"/>
          <w:sz w:val="24"/>
          <w:szCs w:val="24"/>
        </w:rPr>
        <w:t xml:space="preserve"> the context of the poem. By the usage</w:t>
      </w:r>
      <w:r w:rsidR="009619A9" w:rsidRPr="00626AB6">
        <w:rPr>
          <w:rFonts w:asciiTheme="majorHAnsi" w:hAnsiTheme="majorHAnsi" w:cs="Arial"/>
          <w:sz w:val="24"/>
          <w:szCs w:val="24"/>
        </w:rPr>
        <w:t xml:space="preserve"> of these writing techniques </w:t>
      </w:r>
      <w:r w:rsidR="009619A9" w:rsidRPr="00626AB6">
        <w:rPr>
          <w:rFonts w:asciiTheme="majorHAnsi" w:hAnsiTheme="majorHAnsi"/>
          <w:sz w:val="24"/>
          <w:szCs w:val="24"/>
        </w:rPr>
        <w:t>we</w:t>
      </w:r>
      <w:r w:rsidR="00C42E8D">
        <w:rPr>
          <w:rFonts w:asciiTheme="majorHAnsi" w:hAnsiTheme="majorHAnsi"/>
          <w:sz w:val="24"/>
          <w:szCs w:val="24"/>
        </w:rPr>
        <w:t xml:space="preserve"> are able to </w:t>
      </w:r>
      <w:r w:rsidR="009619A9" w:rsidRPr="00626AB6">
        <w:rPr>
          <w:rFonts w:asciiTheme="majorHAnsi" w:hAnsiTheme="majorHAnsi"/>
          <w:sz w:val="24"/>
          <w:szCs w:val="24"/>
        </w:rPr>
        <w:t>recognize, identify, interpret and analyze the poem effectively</w:t>
      </w:r>
      <w:commentRangeStart w:id="5"/>
      <w:r w:rsidR="009619A9" w:rsidRPr="00626AB6">
        <w:rPr>
          <w:rFonts w:asciiTheme="majorHAnsi" w:hAnsiTheme="majorHAnsi"/>
          <w:sz w:val="24"/>
          <w:szCs w:val="24"/>
        </w:rPr>
        <w:t>.</w:t>
      </w:r>
      <w:commentRangeEnd w:id="5"/>
      <w:r w:rsidR="00702C6E">
        <w:rPr>
          <w:rStyle w:val="CommentReference"/>
        </w:rPr>
        <w:commentReference w:id="5"/>
      </w:r>
      <w:r w:rsidR="009619A9" w:rsidRPr="00626AB6">
        <w:rPr>
          <w:rFonts w:asciiTheme="majorHAnsi" w:hAnsiTheme="majorHAnsi"/>
          <w:sz w:val="24"/>
          <w:szCs w:val="24"/>
        </w:rPr>
        <w:t xml:space="preserve"> </w:t>
      </w:r>
    </w:p>
    <w:p w:rsidR="008E48E1" w:rsidRDefault="009619A9" w:rsidP="00626AB6">
      <w:pPr>
        <w:pStyle w:val="NormalWeb"/>
        <w:spacing w:line="480" w:lineRule="auto"/>
        <w:rPr>
          <w:rFonts w:asciiTheme="majorHAnsi" w:hAnsiTheme="majorHAnsi"/>
        </w:rPr>
      </w:pPr>
      <w:r w:rsidRPr="00626AB6">
        <w:rPr>
          <w:rFonts w:asciiTheme="majorHAnsi" w:hAnsiTheme="majorHAnsi"/>
        </w:rPr>
        <w:lastRenderedPageBreak/>
        <w:tab/>
      </w:r>
      <w:r w:rsidR="00BF35E7" w:rsidRPr="00626AB6">
        <w:rPr>
          <w:rFonts w:asciiTheme="majorHAnsi" w:hAnsiTheme="majorHAnsi"/>
        </w:rPr>
        <w:t xml:space="preserve">While reading literature, most of </w:t>
      </w:r>
      <w:commentRangeStart w:id="6"/>
      <w:r w:rsidR="00BF35E7" w:rsidRPr="00626AB6">
        <w:rPr>
          <w:rFonts w:asciiTheme="majorHAnsi" w:hAnsiTheme="majorHAnsi"/>
        </w:rPr>
        <w:t xml:space="preserve">us </w:t>
      </w:r>
      <w:commentRangeEnd w:id="6"/>
      <w:r w:rsidR="00702C6E">
        <w:rPr>
          <w:rStyle w:val="CommentReference"/>
          <w:rFonts w:asciiTheme="minorHAnsi" w:eastAsiaTheme="minorHAnsi" w:hAnsiTheme="minorHAnsi" w:cstheme="minorBidi"/>
        </w:rPr>
        <w:commentReference w:id="6"/>
      </w:r>
      <w:r w:rsidR="00BF35E7" w:rsidRPr="00626AB6">
        <w:rPr>
          <w:rFonts w:asciiTheme="majorHAnsi" w:hAnsiTheme="majorHAnsi"/>
        </w:rPr>
        <w:t xml:space="preserve">picture </w:t>
      </w:r>
      <w:r w:rsidR="00543330" w:rsidRPr="00626AB6">
        <w:rPr>
          <w:rFonts w:asciiTheme="majorHAnsi" w:hAnsiTheme="majorHAnsi"/>
        </w:rPr>
        <w:t>mentally the</w:t>
      </w:r>
      <w:r w:rsidR="00BF35E7" w:rsidRPr="00626AB6">
        <w:rPr>
          <w:rFonts w:asciiTheme="majorHAnsi" w:hAnsiTheme="majorHAnsi"/>
        </w:rPr>
        <w:t xml:space="preserve"> events being </w:t>
      </w:r>
      <w:r w:rsidR="00ED736A" w:rsidRPr="00626AB6">
        <w:rPr>
          <w:rFonts w:asciiTheme="majorHAnsi" w:hAnsiTheme="majorHAnsi"/>
        </w:rPr>
        <w:t>exposed</w:t>
      </w:r>
      <w:r w:rsidR="00BF35E7" w:rsidRPr="00626AB6">
        <w:rPr>
          <w:rFonts w:asciiTheme="majorHAnsi" w:hAnsiTheme="majorHAnsi"/>
        </w:rPr>
        <w:t xml:space="preserve"> through</w:t>
      </w:r>
      <w:r w:rsidR="009A3F22" w:rsidRPr="00626AB6">
        <w:rPr>
          <w:rFonts w:asciiTheme="majorHAnsi" w:hAnsiTheme="majorHAnsi"/>
        </w:rPr>
        <w:t>out</w:t>
      </w:r>
      <w:r w:rsidR="00543330">
        <w:rPr>
          <w:rFonts w:asciiTheme="majorHAnsi" w:hAnsiTheme="majorHAnsi"/>
        </w:rPr>
        <w:t xml:space="preserve"> the text. Imagery creates a</w:t>
      </w:r>
      <w:r w:rsidR="00BF35E7" w:rsidRPr="00626AB6">
        <w:rPr>
          <w:rFonts w:asciiTheme="majorHAnsi" w:hAnsiTheme="majorHAnsi"/>
        </w:rPr>
        <w:t xml:space="preserve"> mental picture </w:t>
      </w:r>
      <w:commentRangeStart w:id="7"/>
      <w:r w:rsidR="00543330">
        <w:rPr>
          <w:rFonts w:asciiTheme="majorHAnsi" w:hAnsiTheme="majorHAnsi"/>
        </w:rPr>
        <w:t>redundant</w:t>
      </w:r>
      <w:r w:rsidR="00BF35E7" w:rsidRPr="00626AB6">
        <w:rPr>
          <w:rFonts w:asciiTheme="majorHAnsi" w:hAnsiTheme="majorHAnsi"/>
        </w:rPr>
        <w:t xml:space="preserve"> </w:t>
      </w:r>
      <w:commentRangeEnd w:id="7"/>
      <w:r w:rsidR="00702C6E">
        <w:rPr>
          <w:rStyle w:val="CommentReference"/>
          <w:rFonts w:asciiTheme="minorHAnsi" w:eastAsiaTheme="minorHAnsi" w:hAnsiTheme="minorHAnsi" w:cstheme="minorBidi"/>
        </w:rPr>
        <w:commentReference w:id="7"/>
      </w:r>
      <w:r w:rsidR="00BF35E7" w:rsidRPr="00626AB6">
        <w:rPr>
          <w:rFonts w:asciiTheme="majorHAnsi" w:hAnsiTheme="majorHAnsi"/>
        </w:rPr>
        <w:t xml:space="preserve">of what is happening in the poem. Imagery </w:t>
      </w:r>
      <w:commentRangeStart w:id="8"/>
      <w:del w:id="9" w:author=" " w:date="2009-12-16T15:35:00Z">
        <w:r w:rsidR="00BF35E7" w:rsidRPr="00626AB6" w:rsidDel="00702C6E">
          <w:rPr>
            <w:rFonts w:asciiTheme="majorHAnsi" w:hAnsiTheme="majorHAnsi"/>
          </w:rPr>
          <w:delText>used</w:delText>
        </w:r>
        <w:r w:rsidR="00ED736A" w:rsidRPr="00626AB6" w:rsidDel="00702C6E">
          <w:rPr>
            <w:rFonts w:asciiTheme="majorHAnsi" w:hAnsiTheme="majorHAnsi"/>
          </w:rPr>
          <w:delText xml:space="preserve"> in a poem can not only </w:delText>
        </w:r>
      </w:del>
      <w:commentRangeEnd w:id="8"/>
      <w:r w:rsidR="00702C6E">
        <w:rPr>
          <w:rStyle w:val="CommentReference"/>
          <w:rFonts w:asciiTheme="minorHAnsi" w:eastAsiaTheme="minorHAnsi" w:hAnsiTheme="minorHAnsi" w:cstheme="minorBidi"/>
        </w:rPr>
        <w:commentReference w:id="8"/>
      </w:r>
      <w:r w:rsidR="00ED736A" w:rsidRPr="00626AB6">
        <w:rPr>
          <w:rFonts w:asciiTheme="majorHAnsi" w:hAnsiTheme="majorHAnsi"/>
        </w:rPr>
        <w:t>describe</w:t>
      </w:r>
      <w:ins w:id="10" w:author=" " w:date="2009-12-16T15:35:00Z">
        <w:r w:rsidR="00702C6E">
          <w:rPr>
            <w:rFonts w:asciiTheme="majorHAnsi" w:hAnsiTheme="majorHAnsi"/>
          </w:rPr>
          <w:t>s</w:t>
        </w:r>
      </w:ins>
      <w:r w:rsidR="00BF35E7" w:rsidRPr="00626AB6">
        <w:rPr>
          <w:rFonts w:asciiTheme="majorHAnsi" w:hAnsiTheme="majorHAnsi"/>
        </w:rPr>
        <w:t xml:space="preserve"> what the environment is like</w:t>
      </w:r>
      <w:del w:id="11" w:author=" " w:date="2009-12-16T15:35:00Z">
        <w:r w:rsidR="00543330" w:rsidDel="00702C6E">
          <w:rPr>
            <w:rFonts w:asciiTheme="majorHAnsi" w:hAnsiTheme="majorHAnsi"/>
          </w:rPr>
          <w:delText>,</w:delText>
        </w:r>
        <w:r w:rsidR="00BF35E7" w:rsidRPr="00626AB6" w:rsidDel="00702C6E">
          <w:rPr>
            <w:rFonts w:asciiTheme="majorHAnsi" w:hAnsiTheme="majorHAnsi"/>
          </w:rPr>
          <w:delText xml:space="preserve"> but also </w:delText>
        </w:r>
      </w:del>
      <w:ins w:id="12" w:author=" " w:date="2009-12-16T15:35:00Z">
        <w:r w:rsidR="00702C6E">
          <w:rPr>
            <w:rFonts w:asciiTheme="majorHAnsi" w:hAnsiTheme="majorHAnsi"/>
          </w:rPr>
          <w:t xml:space="preserve"> and </w:t>
        </w:r>
      </w:ins>
      <w:r w:rsidR="00BF35E7" w:rsidRPr="00626AB6">
        <w:rPr>
          <w:rFonts w:asciiTheme="majorHAnsi" w:hAnsiTheme="majorHAnsi"/>
        </w:rPr>
        <w:t>the events or objects</w:t>
      </w:r>
      <w:del w:id="13" w:author=" " w:date="2009-12-16T15:35:00Z">
        <w:r w:rsidR="00BF35E7" w:rsidRPr="00626AB6" w:rsidDel="00702C6E">
          <w:rPr>
            <w:rFonts w:asciiTheme="majorHAnsi" w:hAnsiTheme="majorHAnsi"/>
          </w:rPr>
          <w:delText xml:space="preserve"> symbolically as well</w:delText>
        </w:r>
      </w:del>
      <w:r w:rsidR="00BF35E7" w:rsidRPr="00626AB6">
        <w:rPr>
          <w:rFonts w:asciiTheme="majorHAnsi" w:hAnsiTheme="majorHAnsi"/>
        </w:rPr>
        <w:t>.</w:t>
      </w:r>
      <w:r w:rsidR="009A3F22" w:rsidRPr="00626AB6">
        <w:rPr>
          <w:rFonts w:asciiTheme="majorHAnsi" w:hAnsiTheme="majorHAnsi"/>
        </w:rPr>
        <w:t xml:space="preserve"> </w:t>
      </w:r>
      <w:commentRangeStart w:id="14"/>
      <w:r w:rsidR="009A3F22" w:rsidRPr="00626AB6">
        <w:rPr>
          <w:rFonts w:asciiTheme="majorHAnsi" w:hAnsiTheme="majorHAnsi"/>
        </w:rPr>
        <w:t>In the first stanza the text reads</w:t>
      </w:r>
      <w:del w:id="15" w:author=" " w:date="2009-12-16T15:35:00Z">
        <w:r w:rsidR="009A3F22" w:rsidRPr="00626AB6" w:rsidDel="00702C6E">
          <w:rPr>
            <w:rFonts w:asciiTheme="majorHAnsi" w:hAnsiTheme="majorHAnsi"/>
          </w:rPr>
          <w:delText xml:space="preserve"> as</w:delText>
        </w:r>
      </w:del>
      <w:r w:rsidR="009A3F22" w:rsidRPr="00626AB6">
        <w:rPr>
          <w:rFonts w:asciiTheme="majorHAnsi" w:hAnsiTheme="majorHAnsi"/>
        </w:rPr>
        <w:t>, “Folding clothes, / I think of folding you / into my life.” (</w:t>
      </w:r>
      <w:r w:rsidR="00543330">
        <w:rPr>
          <w:rFonts w:asciiTheme="majorHAnsi" w:hAnsiTheme="majorHAnsi" w:cs="Arial"/>
        </w:rPr>
        <w:t>1-3</w:t>
      </w:r>
      <w:r w:rsidR="009A3F22" w:rsidRPr="00626AB6">
        <w:rPr>
          <w:rFonts w:asciiTheme="majorHAnsi" w:hAnsiTheme="majorHAnsi"/>
        </w:rPr>
        <w:t>)</w:t>
      </w:r>
      <w:proofErr w:type="gramStart"/>
      <w:r w:rsidR="009A3F22" w:rsidRPr="00626AB6">
        <w:rPr>
          <w:rFonts w:asciiTheme="majorHAnsi" w:hAnsiTheme="majorHAnsi"/>
        </w:rPr>
        <w:t xml:space="preserve">.  </w:t>
      </w:r>
      <w:commentRangeEnd w:id="14"/>
      <w:proofErr w:type="gramEnd"/>
      <w:r w:rsidR="00702C6E">
        <w:rPr>
          <w:rStyle w:val="CommentReference"/>
          <w:rFonts w:asciiTheme="minorHAnsi" w:eastAsiaTheme="minorHAnsi" w:hAnsiTheme="minorHAnsi" w:cstheme="minorBidi"/>
        </w:rPr>
        <w:commentReference w:id="14"/>
      </w:r>
      <w:r w:rsidR="009A3F22" w:rsidRPr="00626AB6">
        <w:rPr>
          <w:rFonts w:asciiTheme="majorHAnsi" w:hAnsiTheme="majorHAnsi"/>
        </w:rPr>
        <w:t xml:space="preserve">As read over those lines, simply picture a person folding clothes, but this image has </w:t>
      </w:r>
      <w:r w:rsidR="00ED736A" w:rsidRPr="00626AB6">
        <w:rPr>
          <w:rFonts w:asciiTheme="majorHAnsi" w:hAnsiTheme="majorHAnsi"/>
        </w:rPr>
        <w:t xml:space="preserve">a much </w:t>
      </w:r>
      <w:r w:rsidR="009A3F22" w:rsidRPr="00626AB6">
        <w:rPr>
          <w:rFonts w:asciiTheme="majorHAnsi" w:hAnsiTheme="majorHAnsi"/>
        </w:rPr>
        <w:t>more</w:t>
      </w:r>
      <w:r w:rsidR="00ED736A" w:rsidRPr="00626AB6">
        <w:rPr>
          <w:rFonts w:asciiTheme="majorHAnsi" w:hAnsiTheme="majorHAnsi"/>
        </w:rPr>
        <w:t xml:space="preserve"> powerful</w:t>
      </w:r>
      <w:r w:rsidR="009A3F22" w:rsidRPr="00626AB6">
        <w:rPr>
          <w:rFonts w:asciiTheme="majorHAnsi" w:hAnsiTheme="majorHAnsi"/>
        </w:rPr>
        <w:t xml:space="preserve"> meaning </w:t>
      </w:r>
      <w:r w:rsidR="00ED736A" w:rsidRPr="00626AB6">
        <w:rPr>
          <w:rFonts w:asciiTheme="majorHAnsi" w:hAnsiTheme="majorHAnsi"/>
        </w:rPr>
        <w:t xml:space="preserve">than </w:t>
      </w:r>
      <w:r w:rsidR="009A3F22" w:rsidRPr="00626AB6">
        <w:rPr>
          <w:rFonts w:asciiTheme="majorHAnsi" w:hAnsiTheme="majorHAnsi"/>
        </w:rPr>
        <w:t xml:space="preserve">a </w:t>
      </w:r>
    </w:p>
    <w:p w:rsidR="008E48E1" w:rsidRDefault="008E48E1" w:rsidP="008E48E1">
      <w:pPr>
        <w:pStyle w:val="NormalWeb"/>
        <w:spacing w:line="480" w:lineRule="auto"/>
        <w:jc w:val="right"/>
        <w:rPr>
          <w:rFonts w:asciiTheme="majorHAnsi" w:hAnsiTheme="majorHAnsi"/>
        </w:rPr>
      </w:pPr>
      <w:proofErr w:type="spellStart"/>
      <w:r>
        <w:rPr>
          <w:rFonts w:asciiTheme="majorHAnsi" w:hAnsiTheme="majorHAnsi"/>
        </w:rPr>
        <w:t>Rozantz</w:t>
      </w:r>
      <w:proofErr w:type="spellEnd"/>
      <w:r>
        <w:rPr>
          <w:rFonts w:asciiTheme="majorHAnsi" w:hAnsiTheme="majorHAnsi"/>
        </w:rPr>
        <w:t xml:space="preserve"> 3</w:t>
      </w:r>
    </w:p>
    <w:p w:rsidR="009A3F22" w:rsidRPr="00626AB6" w:rsidRDefault="009A3F22" w:rsidP="00626AB6">
      <w:pPr>
        <w:pStyle w:val="NormalWeb"/>
        <w:spacing w:line="480" w:lineRule="auto"/>
        <w:rPr>
          <w:rFonts w:asciiTheme="majorHAnsi" w:hAnsiTheme="majorHAnsi"/>
        </w:rPr>
      </w:pPr>
      <w:proofErr w:type="gramStart"/>
      <w:r w:rsidRPr="00626AB6">
        <w:rPr>
          <w:rFonts w:asciiTheme="majorHAnsi" w:hAnsiTheme="majorHAnsi"/>
        </w:rPr>
        <w:t>simple</w:t>
      </w:r>
      <w:proofErr w:type="gramEnd"/>
      <w:r w:rsidRPr="00626AB6">
        <w:rPr>
          <w:rFonts w:asciiTheme="majorHAnsi" w:hAnsiTheme="majorHAnsi"/>
        </w:rPr>
        <w:t xml:space="preserve"> chore.</w:t>
      </w:r>
      <w:r w:rsidR="00AF1194" w:rsidRPr="00626AB6">
        <w:rPr>
          <w:rFonts w:asciiTheme="majorHAnsi" w:hAnsiTheme="majorHAnsi"/>
        </w:rPr>
        <w:t xml:space="preserve"> </w:t>
      </w:r>
      <w:commentRangeStart w:id="16"/>
      <w:r w:rsidR="00AF1194" w:rsidRPr="00626AB6">
        <w:rPr>
          <w:rFonts w:asciiTheme="majorHAnsi" w:hAnsiTheme="majorHAnsi"/>
        </w:rPr>
        <w:t>The “folding clothes” action is played like someone is neatly trying to fit that person “into” their lifestyle as the text s</w:t>
      </w:r>
      <w:r w:rsidR="00ED736A" w:rsidRPr="00626AB6">
        <w:rPr>
          <w:rFonts w:asciiTheme="majorHAnsi" w:hAnsiTheme="majorHAnsi"/>
        </w:rPr>
        <w:t>tates</w:t>
      </w:r>
      <w:r w:rsidR="00AF1194" w:rsidRPr="00626AB6">
        <w:rPr>
          <w:rFonts w:asciiTheme="majorHAnsi" w:hAnsiTheme="majorHAnsi"/>
        </w:rPr>
        <w:t xml:space="preserve">, “I think of folding </w:t>
      </w:r>
      <w:r w:rsidR="00543330">
        <w:rPr>
          <w:rFonts w:asciiTheme="majorHAnsi" w:hAnsiTheme="majorHAnsi"/>
        </w:rPr>
        <w:t>you / into my life.”(1-</w:t>
      </w:r>
      <w:r w:rsidR="00AF1194" w:rsidRPr="00626AB6">
        <w:rPr>
          <w:rFonts w:asciiTheme="majorHAnsi" w:hAnsiTheme="majorHAnsi"/>
        </w:rPr>
        <w:t>3</w:t>
      </w:r>
      <w:r w:rsidR="00543330">
        <w:rPr>
          <w:rFonts w:asciiTheme="majorHAnsi" w:hAnsiTheme="majorHAnsi"/>
        </w:rPr>
        <w:t>)</w:t>
      </w:r>
      <w:r w:rsidR="00AF1194" w:rsidRPr="00626AB6">
        <w:rPr>
          <w:rFonts w:asciiTheme="majorHAnsi" w:hAnsiTheme="majorHAnsi"/>
        </w:rPr>
        <w:t xml:space="preserve"> also show an example of imagery. </w:t>
      </w:r>
      <w:commentRangeStart w:id="17"/>
      <w:r w:rsidR="00AF1194" w:rsidRPr="00626AB6">
        <w:rPr>
          <w:rFonts w:asciiTheme="majorHAnsi" w:hAnsiTheme="majorHAnsi"/>
        </w:rPr>
        <w:t xml:space="preserve">The </w:t>
      </w:r>
      <w:commentRangeEnd w:id="16"/>
      <w:r w:rsidR="00702C6E">
        <w:rPr>
          <w:rStyle w:val="CommentReference"/>
          <w:rFonts w:asciiTheme="minorHAnsi" w:eastAsiaTheme="minorHAnsi" w:hAnsiTheme="minorHAnsi" w:cstheme="minorBidi"/>
        </w:rPr>
        <w:commentReference w:id="16"/>
      </w:r>
      <w:r w:rsidR="00AF1194" w:rsidRPr="00626AB6">
        <w:rPr>
          <w:rFonts w:asciiTheme="majorHAnsi" w:hAnsiTheme="majorHAnsi"/>
        </w:rPr>
        <w:t>text says “Towels patterned orange and green / flowered pink and lavender /gaudy, bought on sale</w:t>
      </w:r>
      <w:commentRangeStart w:id="18"/>
      <w:r w:rsidR="00AF1194" w:rsidRPr="00626AB6">
        <w:rPr>
          <w:rFonts w:asciiTheme="majorHAnsi" w:hAnsiTheme="majorHAnsi"/>
        </w:rPr>
        <w:t xml:space="preserve">”. </w:t>
      </w:r>
      <w:r w:rsidR="00543330">
        <w:rPr>
          <w:rFonts w:asciiTheme="majorHAnsi" w:hAnsiTheme="majorHAnsi"/>
        </w:rPr>
        <w:t>(10-12)</w:t>
      </w:r>
      <w:r w:rsidR="00AF1194" w:rsidRPr="00626AB6">
        <w:rPr>
          <w:rFonts w:asciiTheme="majorHAnsi" w:hAnsiTheme="majorHAnsi"/>
        </w:rPr>
        <w:t xml:space="preserve"> </w:t>
      </w:r>
      <w:commentRangeEnd w:id="17"/>
      <w:r w:rsidR="00702C6E">
        <w:rPr>
          <w:rStyle w:val="CommentReference"/>
          <w:rFonts w:asciiTheme="minorHAnsi" w:eastAsiaTheme="minorHAnsi" w:hAnsiTheme="minorHAnsi" w:cstheme="minorBidi"/>
        </w:rPr>
        <w:commentReference w:id="17"/>
      </w:r>
      <w:commentRangeEnd w:id="18"/>
      <w:r w:rsidR="00702C6E">
        <w:rPr>
          <w:rStyle w:val="CommentReference"/>
          <w:rFonts w:asciiTheme="minorHAnsi" w:eastAsiaTheme="minorHAnsi" w:hAnsiTheme="minorHAnsi" w:cstheme="minorBidi"/>
        </w:rPr>
        <w:commentReference w:id="18"/>
      </w:r>
      <w:proofErr w:type="gramStart"/>
      <w:r w:rsidR="00AF1194" w:rsidRPr="00626AB6">
        <w:rPr>
          <w:rFonts w:asciiTheme="majorHAnsi" w:hAnsiTheme="majorHAnsi"/>
        </w:rPr>
        <w:t>The</w:t>
      </w:r>
      <w:proofErr w:type="gramEnd"/>
      <w:r w:rsidR="00AF1194" w:rsidRPr="00626AB6">
        <w:rPr>
          <w:rFonts w:asciiTheme="majorHAnsi" w:hAnsiTheme="majorHAnsi"/>
        </w:rPr>
        <w:t xml:space="preserve"> bright colors of the towels represent youthfulness. The</w:t>
      </w:r>
      <w:r w:rsidR="00F34CE9" w:rsidRPr="00626AB6">
        <w:rPr>
          <w:rFonts w:asciiTheme="majorHAnsi" w:hAnsiTheme="majorHAnsi"/>
        </w:rPr>
        <w:t xml:space="preserve"> description</w:t>
      </w:r>
      <w:r w:rsidR="00535CE8" w:rsidRPr="00626AB6">
        <w:rPr>
          <w:rFonts w:asciiTheme="majorHAnsi" w:hAnsiTheme="majorHAnsi"/>
        </w:rPr>
        <w:t xml:space="preserve"> and </w:t>
      </w:r>
      <w:r w:rsidR="00F34CE9" w:rsidRPr="00626AB6">
        <w:rPr>
          <w:rFonts w:asciiTheme="majorHAnsi" w:hAnsiTheme="majorHAnsi"/>
        </w:rPr>
        <w:t>the</w:t>
      </w:r>
      <w:r w:rsidR="00AF1194" w:rsidRPr="00626AB6">
        <w:rPr>
          <w:rFonts w:asciiTheme="majorHAnsi" w:hAnsiTheme="majorHAnsi"/>
        </w:rPr>
        <w:t xml:space="preserve"> colors of the towels</w:t>
      </w:r>
      <w:r w:rsidR="00F34CE9" w:rsidRPr="00626AB6">
        <w:rPr>
          <w:rFonts w:asciiTheme="majorHAnsi" w:hAnsiTheme="majorHAnsi"/>
        </w:rPr>
        <w:t xml:space="preserve"> along with the word </w:t>
      </w:r>
      <w:r w:rsidR="00463147">
        <w:rPr>
          <w:rFonts w:asciiTheme="majorHAnsi" w:hAnsiTheme="majorHAnsi"/>
        </w:rPr>
        <w:t>“</w:t>
      </w:r>
      <w:r w:rsidR="00F34CE9" w:rsidRPr="00626AB6">
        <w:rPr>
          <w:rFonts w:asciiTheme="majorHAnsi" w:hAnsiTheme="majorHAnsi"/>
        </w:rPr>
        <w:t>gaudy</w:t>
      </w:r>
      <w:r w:rsidR="00463147">
        <w:rPr>
          <w:rFonts w:asciiTheme="majorHAnsi" w:hAnsiTheme="majorHAnsi"/>
        </w:rPr>
        <w:t xml:space="preserve">” </w:t>
      </w:r>
      <w:r w:rsidR="00F34CE9" w:rsidRPr="00626AB6">
        <w:rPr>
          <w:rFonts w:asciiTheme="majorHAnsi" w:hAnsiTheme="majorHAnsi"/>
        </w:rPr>
        <w:t>represent the flashy, showiness and play</w:t>
      </w:r>
      <w:r w:rsidR="00AF1194" w:rsidRPr="00626AB6">
        <w:rPr>
          <w:rFonts w:asciiTheme="majorHAnsi" w:hAnsiTheme="majorHAnsi"/>
        </w:rPr>
        <w:t xml:space="preserve"> a part of the couple’s youthfully </w:t>
      </w:r>
      <w:r w:rsidR="00463147">
        <w:rPr>
          <w:rFonts w:asciiTheme="majorHAnsi" w:hAnsiTheme="majorHAnsi"/>
        </w:rPr>
        <w:t xml:space="preserve">and </w:t>
      </w:r>
      <w:r w:rsidR="00AF1194" w:rsidRPr="00626AB6">
        <w:rPr>
          <w:rFonts w:asciiTheme="majorHAnsi" w:hAnsiTheme="majorHAnsi"/>
        </w:rPr>
        <w:t xml:space="preserve">playful nature. </w:t>
      </w:r>
      <w:r w:rsidR="00F34CE9" w:rsidRPr="00626AB6">
        <w:rPr>
          <w:rFonts w:asciiTheme="majorHAnsi" w:hAnsiTheme="majorHAnsi"/>
        </w:rPr>
        <w:t xml:space="preserve"> The phrase, “bought on sale” demonstrates the limited access of funds most youth experience</w:t>
      </w:r>
      <w:r w:rsidR="00463147">
        <w:rPr>
          <w:rFonts w:asciiTheme="majorHAnsi" w:hAnsiTheme="majorHAnsi"/>
        </w:rPr>
        <w:t>;</w:t>
      </w:r>
      <w:r w:rsidR="00F34CE9" w:rsidRPr="00626AB6">
        <w:rPr>
          <w:rFonts w:asciiTheme="majorHAnsi" w:hAnsiTheme="majorHAnsi"/>
        </w:rPr>
        <w:t xml:space="preserve"> however</w:t>
      </w:r>
      <w:ins w:id="19" w:author=" " w:date="2009-12-16T15:37:00Z">
        <w:r w:rsidR="00702C6E">
          <w:rPr>
            <w:rFonts w:asciiTheme="majorHAnsi" w:hAnsiTheme="majorHAnsi"/>
          </w:rPr>
          <w:t>,</w:t>
        </w:r>
      </w:ins>
      <w:r w:rsidR="00463147">
        <w:rPr>
          <w:rFonts w:asciiTheme="majorHAnsi" w:hAnsiTheme="majorHAnsi"/>
        </w:rPr>
        <w:t xml:space="preserve"> they found</w:t>
      </w:r>
      <w:r w:rsidR="00F34CE9" w:rsidRPr="00626AB6">
        <w:rPr>
          <w:rFonts w:asciiTheme="majorHAnsi" w:hAnsiTheme="majorHAnsi"/>
        </w:rPr>
        <w:t xml:space="preserve"> beauty in the </w:t>
      </w:r>
      <w:commentRangeStart w:id="20"/>
      <w:r w:rsidR="00F34CE9" w:rsidRPr="00626AB6">
        <w:rPr>
          <w:rFonts w:asciiTheme="majorHAnsi" w:hAnsiTheme="majorHAnsi"/>
        </w:rPr>
        <w:t xml:space="preserve">tasteless </w:t>
      </w:r>
      <w:commentRangeEnd w:id="20"/>
      <w:r w:rsidR="00702C6E">
        <w:rPr>
          <w:rStyle w:val="CommentReference"/>
          <w:rFonts w:asciiTheme="minorHAnsi" w:eastAsiaTheme="minorHAnsi" w:hAnsiTheme="minorHAnsi" w:cstheme="minorBidi"/>
        </w:rPr>
        <w:commentReference w:id="20"/>
      </w:r>
      <w:r w:rsidR="00F34CE9" w:rsidRPr="00626AB6">
        <w:rPr>
          <w:rFonts w:asciiTheme="majorHAnsi" w:hAnsiTheme="majorHAnsi"/>
        </w:rPr>
        <w:t xml:space="preserve">item. The text makes reference to maintaining a youthful spirit and </w:t>
      </w:r>
      <w:r w:rsidR="00463147">
        <w:rPr>
          <w:rFonts w:asciiTheme="majorHAnsi" w:hAnsiTheme="majorHAnsi"/>
        </w:rPr>
        <w:t>outlook on life</w:t>
      </w:r>
      <w:r w:rsidR="00F34CE9" w:rsidRPr="00626AB6">
        <w:rPr>
          <w:rFonts w:asciiTheme="majorHAnsi" w:hAnsiTheme="majorHAnsi"/>
        </w:rPr>
        <w:t>; refusing to “bleach into respectability</w:t>
      </w:r>
      <w:commentRangeStart w:id="21"/>
      <w:r w:rsidR="00F34CE9" w:rsidRPr="00626AB6">
        <w:rPr>
          <w:rFonts w:asciiTheme="majorHAnsi" w:hAnsiTheme="majorHAnsi"/>
        </w:rPr>
        <w:t>”.</w:t>
      </w:r>
      <w:r w:rsidR="00463147">
        <w:rPr>
          <w:rFonts w:asciiTheme="majorHAnsi" w:hAnsiTheme="majorHAnsi"/>
        </w:rPr>
        <w:t>(15)</w:t>
      </w:r>
      <w:r w:rsidR="00F34CE9" w:rsidRPr="00626AB6">
        <w:rPr>
          <w:rFonts w:asciiTheme="majorHAnsi" w:hAnsiTheme="majorHAnsi"/>
        </w:rPr>
        <w:t xml:space="preserve"> </w:t>
      </w:r>
      <w:commentRangeEnd w:id="21"/>
      <w:r w:rsidR="00702C6E">
        <w:rPr>
          <w:rStyle w:val="CommentReference"/>
          <w:rFonts w:asciiTheme="minorHAnsi" w:eastAsiaTheme="minorHAnsi" w:hAnsiTheme="minorHAnsi" w:cstheme="minorBidi"/>
        </w:rPr>
        <w:commentReference w:id="21"/>
      </w:r>
      <w:r w:rsidR="00F34CE9" w:rsidRPr="00626AB6">
        <w:rPr>
          <w:rFonts w:asciiTheme="majorHAnsi" w:hAnsiTheme="majorHAnsi"/>
        </w:rPr>
        <w:t>The text also</w:t>
      </w:r>
      <w:del w:id="22" w:author=" " w:date="2009-12-16T15:37:00Z">
        <w:r w:rsidR="00F34CE9" w:rsidRPr="00626AB6" w:rsidDel="00702C6E">
          <w:rPr>
            <w:rFonts w:asciiTheme="majorHAnsi" w:hAnsiTheme="majorHAnsi"/>
          </w:rPr>
          <w:delText>,</w:delText>
        </w:r>
      </w:del>
      <w:r w:rsidR="00F34CE9" w:rsidRPr="00626AB6">
        <w:rPr>
          <w:rFonts w:asciiTheme="majorHAnsi" w:hAnsiTheme="majorHAnsi"/>
        </w:rPr>
        <w:t xml:space="preserve"> outlines all aspects of launderi</w:t>
      </w:r>
      <w:r w:rsidR="00463147">
        <w:rPr>
          <w:rFonts w:asciiTheme="majorHAnsi" w:hAnsiTheme="majorHAnsi"/>
        </w:rPr>
        <w:t>ng and the surprises it unfolds,</w:t>
      </w:r>
      <w:r w:rsidR="00F34CE9" w:rsidRPr="00626AB6">
        <w:rPr>
          <w:rFonts w:asciiTheme="majorHAnsi" w:hAnsiTheme="majorHAnsi"/>
        </w:rPr>
        <w:t xml:space="preserve"> from the broken necklace, to the well-washed dollars and the strangely tailored shirt left by a former lover. </w:t>
      </w:r>
      <w:commentRangeStart w:id="23"/>
      <w:r w:rsidR="00F95316" w:rsidRPr="00626AB6">
        <w:rPr>
          <w:rFonts w:asciiTheme="majorHAnsi" w:hAnsiTheme="majorHAnsi"/>
        </w:rPr>
        <w:t xml:space="preserve">Imagery is a </w:t>
      </w:r>
      <w:r w:rsidR="00535CE8" w:rsidRPr="00626AB6">
        <w:rPr>
          <w:rFonts w:asciiTheme="majorHAnsi" w:hAnsiTheme="majorHAnsi"/>
        </w:rPr>
        <w:t>valuable element</w:t>
      </w:r>
      <w:r w:rsidR="00F95316" w:rsidRPr="00626AB6">
        <w:rPr>
          <w:rFonts w:asciiTheme="majorHAnsi" w:hAnsiTheme="majorHAnsi"/>
        </w:rPr>
        <w:t xml:space="preserve"> in literature</w:t>
      </w:r>
      <w:r w:rsidR="00535CE8" w:rsidRPr="00626AB6">
        <w:rPr>
          <w:rFonts w:asciiTheme="majorHAnsi" w:hAnsiTheme="majorHAnsi"/>
        </w:rPr>
        <w:t xml:space="preserve"> and connects the reader to the text in a fulfilling way.</w:t>
      </w:r>
      <w:r w:rsidR="00F95316" w:rsidRPr="00626AB6">
        <w:rPr>
          <w:rFonts w:asciiTheme="majorHAnsi" w:hAnsiTheme="majorHAnsi"/>
        </w:rPr>
        <w:t xml:space="preserve"> Without picturing the event of detail of what is going on in the text, we would have a hard time understanding the material</w:t>
      </w:r>
      <w:r w:rsidR="00535CE8" w:rsidRPr="00626AB6">
        <w:rPr>
          <w:rFonts w:asciiTheme="majorHAnsi" w:hAnsiTheme="majorHAnsi"/>
        </w:rPr>
        <w:t xml:space="preserve"> and relating to it</w:t>
      </w:r>
      <w:r w:rsidR="00F95316" w:rsidRPr="00626AB6">
        <w:rPr>
          <w:rFonts w:asciiTheme="majorHAnsi" w:hAnsiTheme="majorHAnsi"/>
        </w:rPr>
        <w:t>.</w:t>
      </w:r>
      <w:commentRangeEnd w:id="23"/>
      <w:r w:rsidR="00702C6E">
        <w:rPr>
          <w:rStyle w:val="CommentReference"/>
          <w:rFonts w:asciiTheme="minorHAnsi" w:eastAsiaTheme="minorHAnsi" w:hAnsiTheme="minorHAnsi" w:cstheme="minorBidi"/>
        </w:rPr>
        <w:commentReference w:id="23"/>
      </w:r>
    </w:p>
    <w:p w:rsidR="008E48E1" w:rsidRDefault="00BD2542" w:rsidP="00626AB6">
      <w:pPr>
        <w:pStyle w:val="NormalWeb"/>
        <w:spacing w:line="480" w:lineRule="auto"/>
        <w:rPr>
          <w:rFonts w:asciiTheme="majorHAnsi" w:hAnsiTheme="majorHAnsi"/>
        </w:rPr>
      </w:pPr>
      <w:r w:rsidRPr="00626AB6">
        <w:rPr>
          <w:rFonts w:asciiTheme="majorHAnsi" w:hAnsiTheme="majorHAnsi"/>
        </w:rPr>
        <w:lastRenderedPageBreak/>
        <w:tab/>
        <w:t xml:space="preserve">The tone of a text plays a key in bringing the poem to life. Without </w:t>
      </w:r>
      <w:del w:id="24" w:author=" " w:date="2009-12-16T15:38:00Z">
        <w:r w:rsidRPr="00626AB6" w:rsidDel="00702C6E">
          <w:rPr>
            <w:rFonts w:asciiTheme="majorHAnsi" w:hAnsiTheme="majorHAnsi"/>
          </w:rPr>
          <w:delText xml:space="preserve">the usage of </w:delText>
        </w:r>
      </w:del>
      <w:r w:rsidRPr="00626AB6">
        <w:rPr>
          <w:rFonts w:asciiTheme="majorHAnsi" w:hAnsiTheme="majorHAnsi"/>
        </w:rPr>
        <w:t xml:space="preserve">tone </w:t>
      </w:r>
      <w:del w:id="25" w:author=" " w:date="2009-12-16T15:38:00Z">
        <w:r w:rsidRPr="00626AB6" w:rsidDel="00702C6E">
          <w:rPr>
            <w:rFonts w:asciiTheme="majorHAnsi" w:hAnsiTheme="majorHAnsi"/>
          </w:rPr>
          <w:delText xml:space="preserve">our </w:delText>
        </w:r>
      </w:del>
      <w:r w:rsidRPr="00626AB6">
        <w:rPr>
          <w:rFonts w:asciiTheme="majorHAnsi" w:hAnsiTheme="majorHAnsi"/>
        </w:rPr>
        <w:t xml:space="preserve">literature would be dull and boring, like reading a document. Throughout this piece of </w:t>
      </w:r>
      <w:del w:id="26" w:author=" " w:date="2009-12-16T15:38:00Z">
        <w:r w:rsidR="00253422" w:rsidRPr="00626AB6" w:rsidDel="00702C6E">
          <w:rPr>
            <w:rFonts w:asciiTheme="majorHAnsi" w:hAnsiTheme="majorHAnsi"/>
          </w:rPr>
          <w:delText>literary</w:delText>
        </w:r>
        <w:r w:rsidRPr="00626AB6" w:rsidDel="00702C6E">
          <w:rPr>
            <w:rFonts w:asciiTheme="majorHAnsi" w:hAnsiTheme="majorHAnsi"/>
          </w:rPr>
          <w:delText xml:space="preserve"> work</w:delText>
        </w:r>
      </w:del>
      <w:ins w:id="27" w:author=" " w:date="2009-12-16T15:38:00Z">
        <w:r w:rsidR="00702C6E">
          <w:rPr>
            <w:rFonts w:asciiTheme="majorHAnsi" w:hAnsiTheme="majorHAnsi"/>
          </w:rPr>
          <w:t>literature</w:t>
        </w:r>
      </w:ins>
      <w:r w:rsidRPr="00626AB6">
        <w:rPr>
          <w:rFonts w:asciiTheme="majorHAnsi" w:hAnsiTheme="majorHAnsi"/>
        </w:rPr>
        <w:t xml:space="preserve">, </w:t>
      </w:r>
      <w:commentRangeStart w:id="28"/>
      <w:r w:rsidRPr="00626AB6">
        <w:rPr>
          <w:rFonts w:asciiTheme="majorHAnsi" w:hAnsiTheme="majorHAnsi"/>
        </w:rPr>
        <w:t>the text goes through stages of tone shifts</w:t>
      </w:r>
      <w:commentRangeEnd w:id="28"/>
      <w:r w:rsidR="00702C6E">
        <w:rPr>
          <w:rStyle w:val="CommentReference"/>
          <w:rFonts w:asciiTheme="minorHAnsi" w:eastAsiaTheme="minorHAnsi" w:hAnsiTheme="minorHAnsi" w:cstheme="minorBidi"/>
        </w:rPr>
        <w:commentReference w:id="28"/>
      </w:r>
      <w:r w:rsidRPr="00626AB6">
        <w:rPr>
          <w:rFonts w:asciiTheme="majorHAnsi" w:hAnsiTheme="majorHAnsi"/>
        </w:rPr>
        <w:t xml:space="preserve">. </w:t>
      </w:r>
      <w:commentRangeStart w:id="29"/>
      <w:r w:rsidRPr="00626AB6">
        <w:rPr>
          <w:rFonts w:asciiTheme="majorHAnsi" w:hAnsiTheme="majorHAnsi"/>
        </w:rPr>
        <w:t xml:space="preserve">In the beginning the third stanza </w:t>
      </w:r>
      <w:r w:rsidRPr="00593ACC">
        <w:rPr>
          <w:rFonts w:asciiTheme="majorHAnsi" w:hAnsiTheme="majorHAnsi"/>
        </w:rPr>
        <w:t xml:space="preserve">plays as a reflective tone. </w:t>
      </w:r>
      <w:commentRangeEnd w:id="29"/>
      <w:r w:rsidR="00702C6E">
        <w:rPr>
          <w:rStyle w:val="CommentReference"/>
          <w:rFonts w:asciiTheme="minorHAnsi" w:eastAsiaTheme="minorHAnsi" w:hAnsiTheme="minorHAnsi" w:cstheme="minorBidi"/>
        </w:rPr>
        <w:commentReference w:id="29"/>
      </w:r>
      <w:r w:rsidRPr="00593ACC">
        <w:rPr>
          <w:rFonts w:asciiTheme="majorHAnsi" w:hAnsiTheme="majorHAnsi"/>
        </w:rPr>
        <w:t>“</w:t>
      </w:r>
      <w:r w:rsidR="00253422" w:rsidRPr="00593ACC">
        <w:rPr>
          <w:rFonts w:asciiTheme="majorHAnsi" w:hAnsiTheme="majorHAnsi"/>
        </w:rPr>
        <w:t>Pillowcases</w:t>
      </w:r>
      <w:r w:rsidRPr="00593ACC">
        <w:rPr>
          <w:rFonts w:asciiTheme="majorHAnsi" w:hAnsiTheme="majorHAnsi"/>
        </w:rPr>
        <w:t>, despite so many</w:t>
      </w:r>
      <w:r w:rsidR="00253422" w:rsidRPr="00593ACC">
        <w:rPr>
          <w:rFonts w:asciiTheme="majorHAnsi" w:hAnsiTheme="majorHAnsi"/>
        </w:rPr>
        <w:t xml:space="preserve"> / </w:t>
      </w:r>
      <w:r w:rsidRPr="00593ACC">
        <w:rPr>
          <w:rFonts w:asciiTheme="majorHAnsi" w:hAnsiTheme="majorHAnsi"/>
        </w:rPr>
        <w:t>washings, seems still</w:t>
      </w:r>
      <w:r w:rsidR="00253422" w:rsidRPr="00593ACC">
        <w:rPr>
          <w:rFonts w:asciiTheme="majorHAnsi" w:hAnsiTheme="majorHAnsi"/>
        </w:rPr>
        <w:t xml:space="preserve"> /</w:t>
      </w:r>
      <w:r w:rsidRPr="00593ACC">
        <w:rPr>
          <w:rFonts w:asciiTheme="majorHAnsi" w:hAnsiTheme="majorHAnsi"/>
        </w:rPr>
        <w:br/>
        <w:t>holding our dreams</w:t>
      </w:r>
      <w:commentRangeStart w:id="30"/>
      <w:r w:rsidR="00253422" w:rsidRPr="00593ACC">
        <w:rPr>
          <w:rFonts w:asciiTheme="majorHAnsi" w:hAnsiTheme="majorHAnsi"/>
        </w:rPr>
        <w:t>.”</w:t>
      </w:r>
      <w:r w:rsidR="00582F25" w:rsidRPr="00593ACC">
        <w:rPr>
          <w:rFonts w:asciiTheme="majorHAnsi" w:hAnsiTheme="majorHAnsi"/>
        </w:rPr>
        <w:t xml:space="preserve">(7-9). </w:t>
      </w:r>
      <w:commentRangeEnd w:id="30"/>
      <w:r w:rsidR="00702C6E">
        <w:rPr>
          <w:rStyle w:val="CommentReference"/>
          <w:rFonts w:asciiTheme="minorHAnsi" w:eastAsiaTheme="minorHAnsi" w:hAnsiTheme="minorHAnsi" w:cstheme="minorBidi"/>
        </w:rPr>
        <w:commentReference w:id="30"/>
      </w:r>
      <w:proofErr w:type="gramStart"/>
      <w:r w:rsidR="00433C97">
        <w:rPr>
          <w:rFonts w:asciiTheme="majorHAnsi" w:hAnsiTheme="majorHAnsi"/>
        </w:rPr>
        <w:t>T</w:t>
      </w:r>
      <w:r w:rsidR="00582F25" w:rsidRPr="00593ACC">
        <w:rPr>
          <w:rFonts w:asciiTheme="majorHAnsi" w:hAnsiTheme="majorHAnsi"/>
        </w:rPr>
        <w:t>he</w:t>
      </w:r>
      <w:proofErr w:type="gramEnd"/>
      <w:r w:rsidR="00582F25" w:rsidRPr="00593ACC">
        <w:rPr>
          <w:rFonts w:asciiTheme="majorHAnsi" w:hAnsiTheme="majorHAnsi"/>
        </w:rPr>
        <w:t xml:space="preserve"> description within the poem about </w:t>
      </w:r>
      <w:r w:rsidR="009F000F">
        <w:rPr>
          <w:rFonts w:asciiTheme="majorHAnsi" w:hAnsiTheme="majorHAnsi"/>
        </w:rPr>
        <w:t>our daily usage of articles</w:t>
      </w:r>
      <w:r w:rsidR="00582F25" w:rsidRPr="00593ACC">
        <w:rPr>
          <w:rFonts w:asciiTheme="majorHAnsi" w:hAnsiTheme="majorHAnsi"/>
        </w:rPr>
        <w:t xml:space="preserve"> allows us to remember the importance of each individual item</w:t>
      </w:r>
      <w:r w:rsidR="009F000F">
        <w:rPr>
          <w:rFonts w:asciiTheme="majorHAnsi" w:hAnsiTheme="majorHAnsi"/>
        </w:rPr>
        <w:t xml:space="preserve"> and reminisce. </w:t>
      </w:r>
      <w:r w:rsidR="00582F25" w:rsidRPr="00593ACC">
        <w:rPr>
          <w:rFonts w:asciiTheme="majorHAnsi" w:hAnsiTheme="majorHAnsi"/>
        </w:rPr>
        <w:t>Each ite</w:t>
      </w:r>
      <w:r w:rsidR="009F000F">
        <w:rPr>
          <w:rFonts w:asciiTheme="majorHAnsi" w:hAnsiTheme="majorHAnsi"/>
        </w:rPr>
        <w:t xml:space="preserve">m plays a symbol of a past for us to hold dear </w:t>
      </w:r>
      <w:r w:rsidR="00582F25" w:rsidRPr="00593ACC">
        <w:rPr>
          <w:rFonts w:asciiTheme="majorHAnsi" w:hAnsiTheme="majorHAnsi"/>
        </w:rPr>
        <w:t>the memories.</w:t>
      </w:r>
      <w:r w:rsidR="00593ACC" w:rsidRPr="00593ACC">
        <w:rPr>
          <w:rFonts w:asciiTheme="majorHAnsi" w:hAnsiTheme="majorHAnsi"/>
        </w:rPr>
        <w:t xml:space="preserve"> The </w:t>
      </w:r>
      <w:commentRangeStart w:id="31"/>
      <w:r w:rsidR="00593ACC" w:rsidRPr="00593ACC">
        <w:rPr>
          <w:rFonts w:asciiTheme="majorHAnsi" w:hAnsiTheme="majorHAnsi"/>
        </w:rPr>
        <w:t xml:space="preserve">big </w:t>
      </w:r>
      <w:commentRangeEnd w:id="31"/>
      <w:r w:rsidR="00702C6E">
        <w:rPr>
          <w:rStyle w:val="CommentReference"/>
          <w:rFonts w:asciiTheme="minorHAnsi" w:eastAsiaTheme="minorHAnsi" w:hAnsiTheme="minorHAnsi" w:cstheme="minorBidi"/>
        </w:rPr>
        <w:commentReference w:id="31"/>
      </w:r>
      <w:r w:rsidR="00593ACC" w:rsidRPr="00593ACC">
        <w:rPr>
          <w:rFonts w:asciiTheme="majorHAnsi" w:hAnsiTheme="majorHAnsi"/>
        </w:rPr>
        <w:t xml:space="preserve">tone shift appears at </w:t>
      </w:r>
    </w:p>
    <w:p w:rsidR="008E48E1" w:rsidRDefault="008E48E1" w:rsidP="008E48E1">
      <w:pPr>
        <w:pStyle w:val="NormalWeb"/>
        <w:spacing w:line="480" w:lineRule="auto"/>
        <w:jc w:val="right"/>
        <w:rPr>
          <w:rFonts w:asciiTheme="majorHAnsi" w:hAnsiTheme="majorHAnsi"/>
        </w:rPr>
      </w:pPr>
      <w:proofErr w:type="spellStart"/>
      <w:r>
        <w:rPr>
          <w:rFonts w:asciiTheme="majorHAnsi" w:hAnsiTheme="majorHAnsi"/>
        </w:rPr>
        <w:t>Rozantz</w:t>
      </w:r>
      <w:proofErr w:type="spellEnd"/>
      <w:r>
        <w:rPr>
          <w:rFonts w:asciiTheme="majorHAnsi" w:hAnsiTheme="majorHAnsi"/>
        </w:rPr>
        <w:t xml:space="preserve"> 4</w:t>
      </w:r>
    </w:p>
    <w:p w:rsidR="00BD2542" w:rsidRPr="00626AB6" w:rsidRDefault="00593ACC" w:rsidP="00626AB6">
      <w:pPr>
        <w:pStyle w:val="NormalWeb"/>
        <w:spacing w:line="480" w:lineRule="auto"/>
        <w:rPr>
          <w:rFonts w:asciiTheme="majorHAnsi" w:hAnsiTheme="majorHAnsi"/>
        </w:rPr>
      </w:pPr>
      <w:proofErr w:type="gramStart"/>
      <w:r w:rsidRPr="00593ACC">
        <w:rPr>
          <w:rFonts w:asciiTheme="majorHAnsi" w:hAnsiTheme="majorHAnsi"/>
        </w:rPr>
        <w:t>the</w:t>
      </w:r>
      <w:proofErr w:type="gramEnd"/>
      <w:r w:rsidRPr="00593ACC">
        <w:rPr>
          <w:rFonts w:asciiTheme="majorHAnsi" w:hAnsiTheme="majorHAnsi"/>
        </w:rPr>
        <w:t xml:space="preserve"> end when the narrator imagines her life without these items. "</w:t>
      </w:r>
      <w:proofErr w:type="gramStart"/>
      <w:r w:rsidRPr="00593ACC">
        <w:rPr>
          <w:rFonts w:asciiTheme="majorHAnsi" w:hAnsiTheme="majorHAnsi"/>
        </w:rPr>
        <w:t>A mountain of unsorted wash</w:t>
      </w:r>
      <w:proofErr w:type="gramEnd"/>
      <w:r w:rsidRPr="00593ACC">
        <w:rPr>
          <w:rFonts w:asciiTheme="majorHAnsi" w:hAnsiTheme="majorHAnsi"/>
        </w:rPr>
        <w:t xml:space="preserve"> / could not fill /</w:t>
      </w:r>
      <w:r>
        <w:rPr>
          <w:rFonts w:asciiTheme="majorHAnsi" w:hAnsiTheme="majorHAnsi"/>
        </w:rPr>
        <w:t xml:space="preserve"> </w:t>
      </w:r>
      <w:r w:rsidRPr="00593ACC">
        <w:rPr>
          <w:rFonts w:asciiTheme="majorHAnsi" w:hAnsiTheme="majorHAnsi"/>
        </w:rPr>
        <w:t>the empty side of the bed</w:t>
      </w:r>
      <w:r w:rsidR="00433C97" w:rsidRPr="00593ACC">
        <w:rPr>
          <w:rFonts w:asciiTheme="majorHAnsi" w:hAnsiTheme="majorHAnsi"/>
        </w:rPr>
        <w:t>”</w:t>
      </w:r>
      <w:r w:rsidR="00433C97">
        <w:rPr>
          <w:rFonts w:asciiTheme="majorHAnsi" w:hAnsiTheme="majorHAnsi"/>
        </w:rPr>
        <w:t xml:space="preserve"> </w:t>
      </w:r>
      <w:commentRangeStart w:id="32"/>
      <w:r w:rsidR="00433C97">
        <w:rPr>
          <w:rFonts w:asciiTheme="majorHAnsi" w:hAnsiTheme="majorHAnsi"/>
        </w:rPr>
        <w:t>(46-48).</w:t>
      </w:r>
      <w:commentRangeStart w:id="33"/>
      <w:r w:rsidR="00433C97">
        <w:rPr>
          <w:rFonts w:asciiTheme="majorHAnsi" w:hAnsiTheme="majorHAnsi"/>
        </w:rPr>
        <w:t xml:space="preserve"> </w:t>
      </w:r>
      <w:commentRangeEnd w:id="32"/>
      <w:r w:rsidR="00702C6E">
        <w:rPr>
          <w:rStyle w:val="CommentReference"/>
          <w:rFonts w:asciiTheme="minorHAnsi" w:eastAsiaTheme="minorHAnsi" w:hAnsiTheme="minorHAnsi" w:cstheme="minorBidi"/>
        </w:rPr>
        <w:commentReference w:id="32"/>
      </w:r>
      <w:r w:rsidR="00433C97">
        <w:rPr>
          <w:rFonts w:asciiTheme="majorHAnsi" w:hAnsiTheme="majorHAnsi"/>
        </w:rPr>
        <w:t xml:space="preserve">In these lines the texts connects this everyday chore to reality. </w:t>
      </w:r>
      <w:r w:rsidR="00433C97">
        <w:rPr>
          <w:rFonts w:cs="Arial"/>
        </w:rPr>
        <w:t xml:space="preserve">Clothes get dirty so sorting the laundry is in need to get the job done in </w:t>
      </w:r>
      <w:r w:rsidR="009C41A8">
        <w:rPr>
          <w:rFonts w:cs="Arial"/>
        </w:rPr>
        <w:t>an</w:t>
      </w:r>
      <w:r w:rsidR="00433C97">
        <w:rPr>
          <w:rFonts w:cs="Arial"/>
        </w:rPr>
        <w:t xml:space="preserve"> efficient matter. </w:t>
      </w:r>
      <w:r w:rsidR="009C41A8">
        <w:rPr>
          <w:rFonts w:cs="Arial"/>
        </w:rPr>
        <w:t>R</w:t>
      </w:r>
      <w:r w:rsidR="00433C97">
        <w:rPr>
          <w:rFonts w:cs="Arial"/>
        </w:rPr>
        <w:t>elationship</w:t>
      </w:r>
      <w:r w:rsidR="009C41A8">
        <w:rPr>
          <w:rFonts w:cs="Arial"/>
        </w:rPr>
        <w:t>s however</w:t>
      </w:r>
      <w:r w:rsidR="00433C97">
        <w:rPr>
          <w:rFonts w:cs="Arial"/>
        </w:rPr>
        <w:t xml:space="preserve"> is a tedious task, but the loss </w:t>
      </w:r>
      <w:r w:rsidR="009C41A8">
        <w:rPr>
          <w:rFonts w:cs="Arial"/>
        </w:rPr>
        <w:t>of one would create a hole of emptiness inside the person.</w:t>
      </w:r>
      <w:commentRangeEnd w:id="33"/>
      <w:r w:rsidR="00702C6E">
        <w:rPr>
          <w:rStyle w:val="CommentReference"/>
          <w:rFonts w:asciiTheme="minorHAnsi" w:eastAsiaTheme="minorHAnsi" w:hAnsiTheme="minorHAnsi" w:cstheme="minorBidi"/>
        </w:rPr>
        <w:commentReference w:id="33"/>
      </w:r>
    </w:p>
    <w:p w:rsidR="00095F04" w:rsidRPr="00095F04" w:rsidRDefault="00535CE8" w:rsidP="008025CB">
      <w:pPr>
        <w:spacing w:line="480" w:lineRule="auto"/>
        <w:ind w:firstLine="720"/>
        <w:rPr>
          <w:rFonts w:asciiTheme="majorHAnsi" w:eastAsia="Times New Roman" w:hAnsiTheme="majorHAnsi" w:cs="Times New Roman"/>
          <w:sz w:val="24"/>
          <w:szCs w:val="24"/>
        </w:rPr>
      </w:pPr>
      <w:r w:rsidRPr="00626AB6">
        <w:rPr>
          <w:rFonts w:asciiTheme="majorHAnsi" w:eastAsia="Times New Roman" w:hAnsiTheme="majorHAnsi" w:cs="Times New Roman"/>
          <w:sz w:val="24"/>
          <w:szCs w:val="24"/>
        </w:rPr>
        <w:t>Like tone, musical</w:t>
      </w:r>
      <w:r w:rsidR="00095F04" w:rsidRPr="00095F04">
        <w:rPr>
          <w:rFonts w:asciiTheme="majorHAnsi" w:eastAsia="Times New Roman" w:hAnsiTheme="majorHAnsi" w:cs="Times New Roman"/>
          <w:sz w:val="24"/>
          <w:szCs w:val="24"/>
        </w:rPr>
        <w:t xml:space="preserve"> devices such as alliteration give the poem life with the different sounds</w:t>
      </w:r>
      <w:del w:id="34" w:author=" " w:date="2009-12-16T15:40:00Z">
        <w:r w:rsidR="00095F04" w:rsidRPr="00095F04" w:rsidDel="00702C6E">
          <w:rPr>
            <w:rFonts w:asciiTheme="majorHAnsi" w:eastAsia="Times New Roman" w:hAnsiTheme="majorHAnsi" w:cs="Times New Roman"/>
            <w:sz w:val="24"/>
            <w:szCs w:val="24"/>
          </w:rPr>
          <w:delText xml:space="preserve"> and how the words are read in a text</w:delText>
        </w:r>
      </w:del>
      <w:r w:rsidR="00095F04" w:rsidRPr="00095F04">
        <w:rPr>
          <w:rFonts w:asciiTheme="majorHAnsi" w:eastAsia="Times New Roman" w:hAnsiTheme="majorHAnsi" w:cs="Times New Roman"/>
          <w:sz w:val="24"/>
          <w:szCs w:val="24"/>
        </w:rPr>
        <w:t>. Musical devices tie in with tone because without the right sounds in the right places within the poem, we would not be able to use the correct tone for the poem.  </w:t>
      </w:r>
      <w:del w:id="35" w:author=" " w:date="2009-12-16T15:40:00Z">
        <w:r w:rsidR="00095F04" w:rsidRPr="00095F04" w:rsidDel="00702C6E">
          <w:rPr>
            <w:rFonts w:asciiTheme="majorHAnsi" w:eastAsia="Times New Roman" w:hAnsiTheme="majorHAnsi" w:cs="Times New Roman"/>
            <w:sz w:val="24"/>
            <w:szCs w:val="24"/>
          </w:rPr>
          <w:delText>The use of alliteration is found numero</w:delText>
        </w:r>
        <w:r w:rsidR="00463147" w:rsidDel="00702C6E">
          <w:rPr>
            <w:rFonts w:asciiTheme="majorHAnsi" w:eastAsia="Times New Roman" w:hAnsiTheme="majorHAnsi" w:cs="Times New Roman"/>
            <w:sz w:val="24"/>
            <w:szCs w:val="24"/>
          </w:rPr>
          <w:delText>us times throughout the passage.</w:delText>
        </w:r>
      </w:del>
      <w:r w:rsidR="00095F04" w:rsidRPr="00095F04">
        <w:rPr>
          <w:rFonts w:asciiTheme="majorHAnsi" w:eastAsia="Times New Roman" w:hAnsiTheme="majorHAnsi" w:cs="Times New Roman"/>
          <w:sz w:val="24"/>
          <w:szCs w:val="24"/>
        </w:rPr>
        <w:t xml:space="preserve"> </w:t>
      </w:r>
      <w:commentRangeStart w:id="36"/>
      <w:r w:rsidR="00095F04" w:rsidRPr="00095F04">
        <w:rPr>
          <w:rFonts w:asciiTheme="majorHAnsi" w:eastAsia="Times New Roman" w:hAnsiTheme="majorHAnsi" w:cs="Times New Roman"/>
          <w:sz w:val="24"/>
          <w:szCs w:val="24"/>
        </w:rPr>
        <w:t>“</w:t>
      </w:r>
      <w:r w:rsidR="00463147">
        <w:rPr>
          <w:rFonts w:asciiTheme="majorHAnsi" w:eastAsia="Times New Roman" w:hAnsiTheme="majorHAnsi" w:cs="Times New Roman"/>
          <w:sz w:val="24"/>
          <w:szCs w:val="24"/>
        </w:rPr>
        <w:t>R</w:t>
      </w:r>
      <w:r w:rsidR="00095F04" w:rsidRPr="00095F04">
        <w:rPr>
          <w:rFonts w:asciiTheme="majorHAnsi" w:eastAsia="Times New Roman" w:hAnsiTheme="majorHAnsi" w:cs="Times New Roman"/>
          <w:sz w:val="24"/>
          <w:szCs w:val="24"/>
        </w:rPr>
        <w:t>eserved, we said, for the beach / refusing, even after years, / to bleach into respectability”, we see the repeated “</w:t>
      </w:r>
      <w:proofErr w:type="spellStart"/>
      <w:r w:rsidR="00095F04" w:rsidRPr="00095F04">
        <w:rPr>
          <w:rFonts w:asciiTheme="majorHAnsi" w:eastAsia="Times New Roman" w:hAnsiTheme="majorHAnsi" w:cs="Times New Roman"/>
          <w:sz w:val="24"/>
          <w:szCs w:val="24"/>
        </w:rPr>
        <w:t>ree</w:t>
      </w:r>
      <w:proofErr w:type="spellEnd"/>
      <w:r w:rsidR="00095F04" w:rsidRPr="00095F04">
        <w:rPr>
          <w:rFonts w:asciiTheme="majorHAnsi" w:eastAsia="Times New Roman" w:hAnsiTheme="majorHAnsi" w:cs="Times New Roman"/>
          <w:sz w:val="24"/>
          <w:szCs w:val="24"/>
        </w:rPr>
        <w:t>” sound being made within the words “reserved”, “refusing”, and “respectability”</w:t>
      </w:r>
      <w:r w:rsidR="00463147" w:rsidRPr="00463147">
        <w:rPr>
          <w:rFonts w:asciiTheme="majorHAnsi" w:eastAsia="Times New Roman" w:hAnsiTheme="majorHAnsi" w:cs="Times New Roman"/>
          <w:sz w:val="24"/>
          <w:szCs w:val="24"/>
        </w:rPr>
        <w:t xml:space="preserve"> </w:t>
      </w:r>
      <w:r w:rsidR="00463147">
        <w:rPr>
          <w:rFonts w:asciiTheme="majorHAnsi" w:eastAsia="Times New Roman" w:hAnsiTheme="majorHAnsi" w:cs="Times New Roman"/>
          <w:sz w:val="24"/>
          <w:szCs w:val="24"/>
        </w:rPr>
        <w:t>(13-15)</w:t>
      </w:r>
      <w:r w:rsidR="00095F04" w:rsidRPr="00095F04">
        <w:rPr>
          <w:rFonts w:asciiTheme="majorHAnsi" w:eastAsia="Times New Roman" w:hAnsiTheme="majorHAnsi" w:cs="Times New Roman"/>
          <w:sz w:val="24"/>
          <w:szCs w:val="24"/>
        </w:rPr>
        <w:t xml:space="preserve">. </w:t>
      </w:r>
      <w:commentRangeEnd w:id="36"/>
      <w:r w:rsidR="00702C6E">
        <w:rPr>
          <w:rStyle w:val="CommentReference"/>
        </w:rPr>
        <w:commentReference w:id="36"/>
      </w:r>
      <w:r w:rsidR="00095F04" w:rsidRPr="00095F04">
        <w:rPr>
          <w:rFonts w:asciiTheme="majorHAnsi" w:eastAsia="Times New Roman" w:hAnsiTheme="majorHAnsi" w:cs="Times New Roman"/>
          <w:sz w:val="24"/>
          <w:szCs w:val="24"/>
        </w:rPr>
        <w:t>We also see the same pattern of repeated sounds</w:t>
      </w:r>
      <w:r w:rsidR="00463147" w:rsidRPr="00463147">
        <w:rPr>
          <w:rFonts w:asciiTheme="majorHAnsi" w:eastAsia="Times New Roman" w:hAnsiTheme="majorHAnsi" w:cs="Times New Roman"/>
          <w:sz w:val="24"/>
          <w:szCs w:val="24"/>
        </w:rPr>
        <w:t xml:space="preserve"> </w:t>
      </w:r>
      <w:r w:rsidR="00095F04" w:rsidRPr="00095F04">
        <w:rPr>
          <w:rFonts w:asciiTheme="majorHAnsi" w:eastAsia="Times New Roman" w:hAnsiTheme="majorHAnsi" w:cs="Times New Roman"/>
          <w:sz w:val="24"/>
          <w:szCs w:val="24"/>
        </w:rPr>
        <w:lastRenderedPageBreak/>
        <w:t>“the convexes and concaves”</w:t>
      </w:r>
      <w:r w:rsidR="00463147" w:rsidRPr="00463147">
        <w:rPr>
          <w:rFonts w:asciiTheme="majorHAnsi" w:eastAsia="Times New Roman" w:hAnsiTheme="majorHAnsi" w:cs="Times New Roman"/>
          <w:sz w:val="24"/>
          <w:szCs w:val="24"/>
        </w:rPr>
        <w:t xml:space="preserve"> </w:t>
      </w:r>
      <w:r w:rsidR="00463147">
        <w:rPr>
          <w:rFonts w:asciiTheme="majorHAnsi" w:eastAsia="Times New Roman" w:hAnsiTheme="majorHAnsi" w:cs="Times New Roman"/>
          <w:sz w:val="24"/>
          <w:szCs w:val="24"/>
        </w:rPr>
        <w:t>(6)</w:t>
      </w:r>
      <w:r w:rsidR="00095F04" w:rsidRPr="00095F04">
        <w:rPr>
          <w:rFonts w:asciiTheme="majorHAnsi" w:eastAsia="Times New Roman" w:hAnsiTheme="majorHAnsi" w:cs="Times New Roman"/>
          <w:sz w:val="24"/>
          <w:szCs w:val="24"/>
        </w:rPr>
        <w:t>. The beginnings of the words both make the same “</w:t>
      </w:r>
      <w:proofErr w:type="spellStart"/>
      <w:r w:rsidR="00095F04" w:rsidRPr="00095F04">
        <w:rPr>
          <w:rFonts w:asciiTheme="majorHAnsi" w:eastAsia="Times New Roman" w:hAnsiTheme="majorHAnsi" w:cs="Times New Roman"/>
          <w:sz w:val="24"/>
          <w:szCs w:val="24"/>
        </w:rPr>
        <w:t>cee</w:t>
      </w:r>
      <w:proofErr w:type="spellEnd"/>
      <w:r w:rsidR="00095F04" w:rsidRPr="00095F04">
        <w:rPr>
          <w:rFonts w:asciiTheme="majorHAnsi" w:eastAsia="Times New Roman" w:hAnsiTheme="majorHAnsi" w:cs="Times New Roman"/>
          <w:sz w:val="24"/>
          <w:szCs w:val="24"/>
        </w:rPr>
        <w:t xml:space="preserve">” sound. </w:t>
      </w:r>
    </w:p>
    <w:p w:rsidR="008E48E1" w:rsidRDefault="00095F04" w:rsidP="00626AB6">
      <w:pPr>
        <w:spacing w:line="480" w:lineRule="auto"/>
        <w:ind w:firstLine="720"/>
        <w:rPr>
          <w:rFonts w:asciiTheme="majorHAnsi" w:eastAsia="Times New Roman" w:hAnsiTheme="majorHAnsi" w:cs="Times New Roman"/>
          <w:sz w:val="24"/>
          <w:szCs w:val="24"/>
        </w:rPr>
      </w:pPr>
      <w:commentRangeStart w:id="37"/>
      <w:r w:rsidRPr="00626AB6">
        <w:rPr>
          <w:rFonts w:asciiTheme="majorHAnsi" w:eastAsia="Times New Roman" w:hAnsiTheme="majorHAnsi" w:cs="Times New Roman"/>
          <w:sz w:val="24"/>
          <w:szCs w:val="24"/>
        </w:rPr>
        <w:t>Irony</w:t>
      </w:r>
      <w:r w:rsidRPr="00095F04">
        <w:rPr>
          <w:rFonts w:asciiTheme="majorHAnsi" w:eastAsia="Times New Roman" w:hAnsiTheme="majorHAnsi" w:cs="Times New Roman"/>
          <w:sz w:val="24"/>
          <w:szCs w:val="24"/>
        </w:rPr>
        <w:t xml:space="preserve"> is reflected upon the abnormal things we do in life. Irony is used to extend meaning beyond its usage in </w:t>
      </w:r>
      <w:r w:rsidRPr="00626AB6">
        <w:rPr>
          <w:rFonts w:asciiTheme="majorHAnsi" w:eastAsia="Times New Roman" w:hAnsiTheme="majorHAnsi" w:cs="Times New Roman"/>
          <w:sz w:val="24"/>
          <w:szCs w:val="24"/>
        </w:rPr>
        <w:t>figure of speech</w:t>
      </w:r>
      <w:r w:rsidRPr="00095F04">
        <w:rPr>
          <w:rFonts w:asciiTheme="majorHAnsi" w:eastAsia="Times New Roman" w:hAnsiTheme="majorHAnsi" w:cs="Times New Roman"/>
          <w:sz w:val="24"/>
          <w:szCs w:val="24"/>
        </w:rPr>
        <w:t xml:space="preserve">. In the beginning of the poem it is ironic to find the text describing how our character is thinking about marriage while doing a simple household chore such as laundry. She describes that the bright colors of the towels reminds her of her youth and freewill, and while she thinks about becoming alone she pictures just cleaning only her clothes and having no one sleeping on the other side of the bed with her. </w:t>
      </w:r>
    </w:p>
    <w:p w:rsidR="008E48E1" w:rsidRDefault="008E48E1" w:rsidP="008E48E1">
      <w:pPr>
        <w:spacing w:line="480" w:lineRule="auto"/>
        <w:jc w:val="right"/>
        <w:rPr>
          <w:rFonts w:asciiTheme="majorHAnsi" w:eastAsia="Times New Roman" w:hAnsiTheme="majorHAnsi" w:cs="Times New Roman"/>
          <w:sz w:val="24"/>
          <w:szCs w:val="24"/>
        </w:rPr>
      </w:pPr>
      <w:proofErr w:type="spellStart"/>
      <w:r>
        <w:rPr>
          <w:rFonts w:asciiTheme="majorHAnsi" w:eastAsia="Times New Roman" w:hAnsiTheme="majorHAnsi" w:cs="Times New Roman"/>
          <w:sz w:val="24"/>
          <w:szCs w:val="24"/>
        </w:rPr>
        <w:t>Rozantz</w:t>
      </w:r>
      <w:proofErr w:type="spellEnd"/>
      <w:r>
        <w:rPr>
          <w:rFonts w:asciiTheme="majorHAnsi" w:eastAsia="Times New Roman" w:hAnsiTheme="majorHAnsi" w:cs="Times New Roman"/>
          <w:sz w:val="24"/>
          <w:szCs w:val="24"/>
        </w:rPr>
        <w:t xml:space="preserve"> 5</w:t>
      </w:r>
    </w:p>
    <w:p w:rsidR="00095F04" w:rsidRPr="00095F04" w:rsidRDefault="00095F04" w:rsidP="008E48E1">
      <w:pPr>
        <w:spacing w:line="480" w:lineRule="auto"/>
        <w:rPr>
          <w:rFonts w:asciiTheme="majorHAnsi" w:eastAsia="Times New Roman" w:hAnsiTheme="majorHAnsi" w:cs="Times New Roman"/>
          <w:sz w:val="24"/>
          <w:szCs w:val="24"/>
        </w:rPr>
      </w:pPr>
      <w:r w:rsidRPr="00095F04">
        <w:rPr>
          <w:rFonts w:asciiTheme="majorHAnsi" w:eastAsia="Times New Roman" w:hAnsiTheme="majorHAnsi" w:cs="Times New Roman"/>
          <w:sz w:val="24"/>
          <w:szCs w:val="24"/>
        </w:rPr>
        <w:t xml:space="preserve">The text shows irony because it shows a different aspect of what the norm would think and feel and how the text describes the emotion. </w:t>
      </w:r>
    </w:p>
    <w:commentRangeEnd w:id="37"/>
    <w:p w:rsidR="00095F04" w:rsidRDefault="00702C6E" w:rsidP="00626AB6">
      <w:pPr>
        <w:spacing w:line="480" w:lineRule="auto"/>
        <w:ind w:firstLine="720"/>
        <w:rPr>
          <w:rFonts w:asciiTheme="majorHAnsi" w:eastAsia="Times New Roman" w:hAnsiTheme="majorHAnsi" w:cs="Times New Roman"/>
          <w:sz w:val="24"/>
          <w:szCs w:val="24"/>
        </w:rPr>
      </w:pPr>
      <w:r>
        <w:rPr>
          <w:rStyle w:val="CommentReference"/>
        </w:rPr>
        <w:commentReference w:id="37"/>
      </w:r>
      <w:r w:rsidR="00095F04" w:rsidRPr="00095F04">
        <w:rPr>
          <w:rFonts w:asciiTheme="majorHAnsi" w:eastAsia="Times New Roman" w:hAnsiTheme="majorHAnsi" w:cs="Times New Roman"/>
          <w:sz w:val="24"/>
          <w:szCs w:val="24"/>
        </w:rPr>
        <w:t>Techniques and devices are used</w:t>
      </w:r>
      <w:r w:rsidR="00463147">
        <w:rPr>
          <w:rFonts w:asciiTheme="majorHAnsi" w:eastAsia="Times New Roman" w:hAnsiTheme="majorHAnsi" w:cs="Times New Roman"/>
          <w:sz w:val="24"/>
          <w:szCs w:val="24"/>
        </w:rPr>
        <w:t xml:space="preserve"> extensively</w:t>
      </w:r>
      <w:r w:rsidR="00095F04" w:rsidRPr="00095F04">
        <w:rPr>
          <w:rFonts w:asciiTheme="majorHAnsi" w:eastAsia="Times New Roman" w:hAnsiTheme="majorHAnsi" w:cs="Times New Roman"/>
          <w:sz w:val="24"/>
          <w:szCs w:val="24"/>
        </w:rPr>
        <w:t xml:space="preserve"> in the words of literature. With the u</w:t>
      </w:r>
      <w:r w:rsidR="007354EB">
        <w:rPr>
          <w:rFonts w:asciiTheme="majorHAnsi" w:eastAsia="Times New Roman" w:hAnsiTheme="majorHAnsi" w:cs="Times New Roman"/>
          <w:sz w:val="24"/>
          <w:szCs w:val="24"/>
        </w:rPr>
        <w:t>se of these tools, it enables</w:t>
      </w:r>
      <w:r w:rsidR="00095F04" w:rsidRPr="00095F04">
        <w:rPr>
          <w:rFonts w:asciiTheme="majorHAnsi" w:eastAsia="Times New Roman" w:hAnsiTheme="majorHAnsi" w:cs="Times New Roman"/>
          <w:sz w:val="24"/>
          <w:szCs w:val="24"/>
        </w:rPr>
        <w:t xml:space="preserve"> to understand and connect to a piece of writing. </w:t>
      </w:r>
      <w:r w:rsidR="007354EB">
        <w:rPr>
          <w:rFonts w:asciiTheme="majorHAnsi" w:eastAsia="Times New Roman" w:hAnsiTheme="majorHAnsi" w:cs="Times New Roman"/>
          <w:sz w:val="24"/>
          <w:szCs w:val="24"/>
        </w:rPr>
        <w:t xml:space="preserve">This poem expands </w:t>
      </w:r>
      <w:r w:rsidR="00535CE8" w:rsidRPr="00626AB6">
        <w:rPr>
          <w:rFonts w:asciiTheme="majorHAnsi" w:eastAsia="Times New Roman" w:hAnsiTheme="majorHAnsi" w:cs="Times New Roman"/>
          <w:sz w:val="24"/>
          <w:szCs w:val="24"/>
        </w:rPr>
        <w:t>thoughts about laundry and brought a new perspective of the process. The clot</w:t>
      </w:r>
      <w:r w:rsidR="007354EB">
        <w:rPr>
          <w:rFonts w:asciiTheme="majorHAnsi" w:eastAsia="Times New Roman" w:hAnsiTheme="majorHAnsi" w:cs="Times New Roman"/>
          <w:sz w:val="24"/>
          <w:szCs w:val="24"/>
        </w:rPr>
        <w:t>hing and other items laundered holds</w:t>
      </w:r>
      <w:r w:rsidR="00535CE8" w:rsidRPr="00626AB6">
        <w:rPr>
          <w:rFonts w:asciiTheme="majorHAnsi" w:eastAsia="Times New Roman" w:hAnsiTheme="majorHAnsi" w:cs="Times New Roman"/>
          <w:sz w:val="24"/>
          <w:szCs w:val="24"/>
        </w:rPr>
        <w:t xml:space="preserve"> a separate story each on to its own. This poem </w:t>
      </w:r>
      <w:r w:rsidR="007354EB">
        <w:rPr>
          <w:rFonts w:asciiTheme="majorHAnsi" w:eastAsia="Times New Roman" w:hAnsiTheme="majorHAnsi" w:cs="Times New Roman"/>
          <w:sz w:val="24"/>
          <w:szCs w:val="24"/>
        </w:rPr>
        <w:t xml:space="preserve">can teach that </w:t>
      </w:r>
      <w:r w:rsidR="00535CE8" w:rsidRPr="00626AB6">
        <w:rPr>
          <w:rFonts w:asciiTheme="majorHAnsi" w:eastAsia="Times New Roman" w:hAnsiTheme="majorHAnsi" w:cs="Times New Roman"/>
          <w:sz w:val="24"/>
          <w:szCs w:val="24"/>
        </w:rPr>
        <w:t>something so simple is much more complex and connects us all with the past, present, and future.</w:t>
      </w:r>
    </w:p>
    <w:p w:rsidR="008E48E1" w:rsidRDefault="008E48E1" w:rsidP="00626AB6">
      <w:pPr>
        <w:spacing w:line="480" w:lineRule="auto"/>
        <w:ind w:firstLine="720"/>
        <w:rPr>
          <w:rFonts w:asciiTheme="majorHAnsi" w:eastAsia="Times New Roman" w:hAnsiTheme="majorHAnsi" w:cs="Times New Roman"/>
          <w:sz w:val="24"/>
          <w:szCs w:val="24"/>
        </w:rPr>
      </w:pPr>
    </w:p>
    <w:p w:rsidR="008E48E1" w:rsidRDefault="008E48E1" w:rsidP="00626AB6">
      <w:pPr>
        <w:spacing w:line="480" w:lineRule="auto"/>
        <w:ind w:firstLine="720"/>
        <w:rPr>
          <w:rFonts w:asciiTheme="majorHAnsi" w:eastAsia="Times New Roman" w:hAnsiTheme="majorHAnsi" w:cs="Times New Roman"/>
          <w:sz w:val="24"/>
          <w:szCs w:val="24"/>
        </w:rPr>
      </w:pPr>
    </w:p>
    <w:p w:rsidR="008E48E1" w:rsidRDefault="008E48E1" w:rsidP="00626AB6">
      <w:pPr>
        <w:spacing w:line="480" w:lineRule="auto"/>
        <w:ind w:firstLine="720"/>
        <w:rPr>
          <w:rFonts w:asciiTheme="majorHAnsi" w:eastAsia="Times New Roman" w:hAnsiTheme="majorHAnsi" w:cs="Times New Roman"/>
          <w:sz w:val="24"/>
          <w:szCs w:val="24"/>
        </w:rPr>
      </w:pPr>
    </w:p>
    <w:p w:rsidR="008E48E1" w:rsidRDefault="008E48E1" w:rsidP="00626AB6">
      <w:pPr>
        <w:spacing w:line="480" w:lineRule="auto"/>
        <w:ind w:firstLine="720"/>
        <w:rPr>
          <w:rFonts w:asciiTheme="majorHAnsi" w:eastAsia="Times New Roman" w:hAnsiTheme="majorHAnsi" w:cs="Times New Roman"/>
          <w:sz w:val="24"/>
          <w:szCs w:val="24"/>
        </w:rPr>
      </w:pPr>
    </w:p>
    <w:p w:rsidR="008E48E1" w:rsidRDefault="008E48E1" w:rsidP="00626AB6">
      <w:pPr>
        <w:spacing w:line="480" w:lineRule="auto"/>
        <w:ind w:firstLine="720"/>
        <w:rPr>
          <w:rFonts w:asciiTheme="majorHAnsi" w:eastAsia="Times New Roman" w:hAnsiTheme="majorHAnsi" w:cs="Times New Roman"/>
          <w:sz w:val="24"/>
          <w:szCs w:val="24"/>
        </w:rPr>
      </w:pPr>
    </w:p>
    <w:p w:rsidR="008E48E1" w:rsidRDefault="008E48E1" w:rsidP="00626AB6">
      <w:pPr>
        <w:spacing w:line="480" w:lineRule="auto"/>
        <w:ind w:firstLine="720"/>
        <w:rPr>
          <w:rFonts w:asciiTheme="majorHAnsi" w:eastAsia="Times New Roman" w:hAnsiTheme="majorHAnsi" w:cs="Times New Roman"/>
          <w:sz w:val="24"/>
          <w:szCs w:val="24"/>
        </w:rPr>
      </w:pPr>
    </w:p>
    <w:p w:rsidR="008E48E1" w:rsidRDefault="008E48E1" w:rsidP="00626AB6">
      <w:pPr>
        <w:spacing w:line="480" w:lineRule="auto"/>
        <w:ind w:firstLine="720"/>
        <w:rPr>
          <w:rFonts w:asciiTheme="majorHAnsi" w:eastAsia="Times New Roman" w:hAnsiTheme="majorHAnsi" w:cs="Times New Roman"/>
          <w:sz w:val="24"/>
          <w:szCs w:val="24"/>
        </w:rPr>
      </w:pPr>
    </w:p>
    <w:p w:rsidR="008E48E1" w:rsidRDefault="008E48E1" w:rsidP="00626AB6">
      <w:pPr>
        <w:spacing w:line="480" w:lineRule="auto"/>
        <w:ind w:firstLine="720"/>
        <w:rPr>
          <w:rFonts w:asciiTheme="majorHAnsi" w:eastAsia="Times New Roman" w:hAnsiTheme="majorHAnsi" w:cs="Times New Roman"/>
          <w:sz w:val="24"/>
          <w:szCs w:val="24"/>
        </w:rPr>
      </w:pPr>
    </w:p>
    <w:p w:rsidR="008E48E1" w:rsidRDefault="008E48E1" w:rsidP="00626AB6">
      <w:pPr>
        <w:spacing w:line="480" w:lineRule="auto"/>
        <w:ind w:firstLine="720"/>
        <w:rPr>
          <w:rFonts w:asciiTheme="majorHAnsi" w:eastAsia="Times New Roman" w:hAnsiTheme="majorHAnsi" w:cs="Times New Roman"/>
          <w:sz w:val="24"/>
          <w:szCs w:val="24"/>
        </w:rPr>
      </w:pPr>
    </w:p>
    <w:p w:rsidR="008E48E1" w:rsidRDefault="008E48E1" w:rsidP="00626AB6">
      <w:pPr>
        <w:spacing w:line="480" w:lineRule="auto"/>
        <w:ind w:firstLine="720"/>
        <w:rPr>
          <w:rFonts w:asciiTheme="majorHAnsi" w:eastAsia="Times New Roman" w:hAnsiTheme="majorHAnsi" w:cs="Times New Roman"/>
          <w:sz w:val="24"/>
          <w:szCs w:val="24"/>
        </w:rPr>
      </w:pPr>
    </w:p>
    <w:p w:rsidR="008E48E1" w:rsidRDefault="008E48E1" w:rsidP="008E48E1">
      <w:pPr>
        <w:spacing w:line="480" w:lineRule="auto"/>
        <w:jc w:val="right"/>
        <w:rPr>
          <w:rFonts w:asciiTheme="majorHAnsi" w:eastAsia="Times New Roman" w:hAnsiTheme="majorHAnsi" w:cs="Times New Roman"/>
          <w:sz w:val="24"/>
          <w:szCs w:val="24"/>
        </w:rPr>
      </w:pPr>
      <w:proofErr w:type="spellStart"/>
      <w:r>
        <w:rPr>
          <w:rFonts w:asciiTheme="majorHAnsi" w:eastAsia="Times New Roman" w:hAnsiTheme="majorHAnsi" w:cs="Times New Roman"/>
          <w:sz w:val="24"/>
          <w:szCs w:val="24"/>
        </w:rPr>
        <w:t>Rozantz</w:t>
      </w:r>
      <w:proofErr w:type="spellEnd"/>
      <w:r>
        <w:rPr>
          <w:rFonts w:asciiTheme="majorHAnsi" w:eastAsia="Times New Roman" w:hAnsiTheme="majorHAnsi" w:cs="Times New Roman"/>
          <w:sz w:val="24"/>
          <w:szCs w:val="24"/>
        </w:rPr>
        <w:t xml:space="preserve"> 6</w:t>
      </w:r>
    </w:p>
    <w:p w:rsidR="008E48E1" w:rsidRDefault="008E48E1" w:rsidP="008E48E1">
      <w:pPr>
        <w:spacing w:line="480" w:lineRule="auto"/>
        <w:jc w:val="center"/>
        <w:rPr>
          <w:rFonts w:asciiTheme="majorHAnsi" w:eastAsia="Times New Roman" w:hAnsiTheme="majorHAnsi" w:cs="Times New Roman"/>
          <w:sz w:val="24"/>
          <w:szCs w:val="24"/>
        </w:rPr>
      </w:pPr>
      <w:r>
        <w:rPr>
          <w:rFonts w:asciiTheme="majorHAnsi" w:eastAsia="Times New Roman" w:hAnsiTheme="majorHAnsi" w:cs="Times New Roman"/>
          <w:sz w:val="24"/>
          <w:szCs w:val="24"/>
        </w:rPr>
        <w:t>Work Cited</w:t>
      </w:r>
    </w:p>
    <w:p w:rsidR="008E48E1" w:rsidRDefault="008E48E1" w:rsidP="008E48E1">
      <w:pPr>
        <w:spacing w:line="480" w:lineRule="auto"/>
        <w:rPr>
          <w:rFonts w:asciiTheme="majorHAnsi" w:eastAsia="Times New Roman" w:hAnsiTheme="majorHAnsi" w:cs="Times New Roman"/>
          <w:sz w:val="24"/>
          <w:szCs w:val="24"/>
        </w:rPr>
      </w:pPr>
      <w:commentRangeStart w:id="38"/>
      <w:proofErr w:type="gramStart"/>
      <w:r>
        <w:rPr>
          <w:i/>
          <w:iCs/>
          <w:color w:val="000000"/>
        </w:rPr>
        <w:t>Perrine's Literature</w:t>
      </w:r>
      <w:r>
        <w:rPr>
          <w:color w:val="000000"/>
        </w:rPr>
        <w:t>.</w:t>
      </w:r>
      <w:proofErr w:type="gramEnd"/>
      <w:r>
        <w:rPr>
          <w:color w:val="000000"/>
        </w:rPr>
        <w:t xml:space="preserve"> Boston, MA: Thomson Higher Education, 2006. Print.</w:t>
      </w:r>
      <w:commentRangeEnd w:id="38"/>
      <w:r w:rsidR="00702C6E">
        <w:rPr>
          <w:rStyle w:val="CommentReference"/>
        </w:rPr>
        <w:commentReference w:id="38"/>
      </w:r>
    </w:p>
    <w:p w:rsidR="008E48E1" w:rsidRDefault="00702C6E" w:rsidP="00702C6E">
      <w:pPr>
        <w:spacing w:line="480" w:lineRule="auto"/>
        <w:rPr>
          <w:rFonts w:asciiTheme="majorHAnsi" w:eastAsia="Times New Roman" w:hAnsiTheme="majorHAnsi" w:cs="Times New Roman"/>
          <w:sz w:val="24"/>
          <w:szCs w:val="24"/>
        </w:rPr>
      </w:pPr>
      <w:ins w:id="39" w:author=" " w:date="2009-12-16T15:41:00Z">
        <w:r>
          <w:object w:dxaOrig="11568" w:dyaOrig="5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o:ole="">
              <v:imagedata r:id="rId6" o:title=""/>
            </v:shape>
            <o:OLEObject Type="Embed" ProgID="Excel.Sheet.12" ShapeID="_x0000_i1025" DrawAspect="Content" ObjectID="_1324993010" r:id="rId7"/>
          </w:object>
        </w:r>
      </w:ins>
    </w:p>
    <w:p w:rsidR="008E48E1" w:rsidRPr="00095F04" w:rsidRDefault="008E48E1" w:rsidP="00626AB6">
      <w:pPr>
        <w:spacing w:line="480" w:lineRule="auto"/>
        <w:ind w:firstLine="720"/>
        <w:rPr>
          <w:rFonts w:asciiTheme="majorHAnsi" w:eastAsia="Times New Roman" w:hAnsiTheme="majorHAnsi" w:cs="Times New Roman"/>
          <w:sz w:val="24"/>
          <w:szCs w:val="24"/>
        </w:rPr>
      </w:pPr>
    </w:p>
    <w:p w:rsidR="00AF1194" w:rsidRDefault="00AF1194" w:rsidP="009A3F22">
      <w:pPr>
        <w:pStyle w:val="NormalWeb"/>
        <w:spacing w:line="384" w:lineRule="atLeast"/>
        <w:rPr>
          <w:rFonts w:asciiTheme="majorHAnsi" w:hAnsiTheme="majorHAnsi"/>
        </w:rPr>
      </w:pPr>
    </w:p>
    <w:p w:rsidR="008025CB" w:rsidRDefault="008025CB" w:rsidP="009A3F22">
      <w:pPr>
        <w:pStyle w:val="NormalWeb"/>
        <w:spacing w:line="384" w:lineRule="atLeast"/>
        <w:rPr>
          <w:rFonts w:asciiTheme="majorHAnsi" w:hAnsiTheme="majorHAnsi"/>
        </w:rPr>
      </w:pPr>
    </w:p>
    <w:p w:rsidR="008025CB" w:rsidRDefault="008025CB" w:rsidP="009A3F22">
      <w:pPr>
        <w:pStyle w:val="NormalWeb"/>
        <w:spacing w:line="384" w:lineRule="atLeast"/>
        <w:rPr>
          <w:rFonts w:asciiTheme="majorHAnsi" w:hAnsiTheme="majorHAnsi"/>
        </w:rPr>
      </w:pPr>
    </w:p>
    <w:p w:rsidR="008025CB" w:rsidRDefault="008025CB" w:rsidP="009A3F22">
      <w:pPr>
        <w:pStyle w:val="NormalWeb"/>
        <w:spacing w:line="384" w:lineRule="atLeast"/>
        <w:rPr>
          <w:rFonts w:asciiTheme="majorHAnsi" w:hAnsiTheme="majorHAnsi"/>
        </w:rPr>
      </w:pPr>
    </w:p>
    <w:p w:rsidR="008025CB" w:rsidRDefault="008025CB" w:rsidP="009A3F22">
      <w:pPr>
        <w:pStyle w:val="NormalWeb"/>
        <w:spacing w:line="384" w:lineRule="atLeast"/>
        <w:rPr>
          <w:rFonts w:asciiTheme="majorHAnsi" w:hAnsiTheme="majorHAnsi"/>
        </w:rPr>
      </w:pPr>
    </w:p>
    <w:p w:rsidR="008025CB" w:rsidRDefault="008025CB" w:rsidP="009A3F22">
      <w:pPr>
        <w:pStyle w:val="NormalWeb"/>
        <w:spacing w:line="384" w:lineRule="atLeast"/>
        <w:rPr>
          <w:rFonts w:asciiTheme="majorHAnsi" w:hAnsiTheme="majorHAnsi"/>
        </w:rPr>
      </w:pPr>
      <w:r>
        <w:rPr>
          <w:rFonts w:asciiTheme="majorHAnsi" w:hAnsiTheme="majorHAnsi"/>
        </w:rPr>
        <w:tab/>
      </w:r>
    </w:p>
    <w:sectPr w:rsidR="008025CB" w:rsidSect="00543330">
      <w:type w:val="continuous"/>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 " w:date="2009-12-16T15:33:00Z" w:initials="MSOffice">
    <w:p w:rsidR="00702C6E" w:rsidRDefault="00702C6E">
      <w:pPr>
        <w:pStyle w:val="CommentText"/>
      </w:pPr>
      <w:r>
        <w:rPr>
          <w:rStyle w:val="CommentReference"/>
        </w:rPr>
        <w:annotationRef/>
      </w:r>
      <w:r>
        <w:t>5.4</w:t>
      </w:r>
    </w:p>
  </w:comment>
  <w:comment w:id="3" w:author=" " w:date="2009-12-16T15:34:00Z" w:initials="MSOffice">
    <w:p w:rsidR="00702C6E" w:rsidRDefault="00702C6E">
      <w:pPr>
        <w:pStyle w:val="CommentText"/>
      </w:pPr>
      <w:r>
        <w:rPr>
          <w:rStyle w:val="CommentReference"/>
        </w:rPr>
        <w:annotationRef/>
      </w:r>
      <w:r>
        <w:t>9.3 – this implies both passive voice and the idea of intent by the author; we don’t know why the author did things, so just stick to analyzing the text</w:t>
      </w:r>
    </w:p>
  </w:comment>
  <w:comment w:id="5" w:author=" " w:date="2009-12-16T15:34:00Z" w:initials="MSOffice">
    <w:p w:rsidR="00702C6E" w:rsidRDefault="00702C6E">
      <w:pPr>
        <w:pStyle w:val="CommentText"/>
      </w:pPr>
      <w:r>
        <w:rPr>
          <w:rStyle w:val="CommentReference"/>
        </w:rPr>
        <w:annotationRef/>
      </w:r>
      <w:r>
        <w:t>Where is the thesis statement?</w:t>
      </w:r>
    </w:p>
  </w:comment>
  <w:comment w:id="6" w:author=" " w:date="2009-12-16T15:34:00Z" w:initials="MSOffice">
    <w:p w:rsidR="00702C6E" w:rsidRDefault="00702C6E">
      <w:pPr>
        <w:pStyle w:val="CommentText"/>
      </w:pPr>
      <w:r>
        <w:rPr>
          <w:rStyle w:val="CommentReference"/>
        </w:rPr>
        <w:annotationRef/>
      </w:r>
      <w:r>
        <w:t>16.2</w:t>
      </w:r>
    </w:p>
  </w:comment>
  <w:comment w:id="7" w:author=" " w:date="2009-12-16T15:35:00Z" w:initials="MSOffice">
    <w:p w:rsidR="00702C6E" w:rsidRDefault="00702C6E">
      <w:pPr>
        <w:pStyle w:val="CommentText"/>
      </w:pPr>
      <w:r>
        <w:rPr>
          <w:rStyle w:val="CommentReference"/>
        </w:rPr>
        <w:annotationRef/>
      </w:r>
      <w:r>
        <w:t>16.1?</w:t>
      </w:r>
    </w:p>
  </w:comment>
  <w:comment w:id="8" w:author=" " w:date="2009-12-16T15:35:00Z" w:initials="MSOffice">
    <w:p w:rsidR="00702C6E" w:rsidRDefault="00702C6E">
      <w:pPr>
        <w:pStyle w:val="CommentText"/>
      </w:pPr>
      <w:r>
        <w:rPr>
          <w:rStyle w:val="CommentReference"/>
        </w:rPr>
        <w:annotationRef/>
      </w:r>
      <w:proofErr w:type="gramStart"/>
      <w:r>
        <w:t>see</w:t>
      </w:r>
      <w:proofErr w:type="gramEnd"/>
      <w:r>
        <w:t xml:space="preserve"> 9.3 above</w:t>
      </w:r>
    </w:p>
  </w:comment>
  <w:comment w:id="14" w:author=" " w:date="2009-12-16T15:36:00Z" w:initials="MSOffice">
    <w:p w:rsidR="00702C6E" w:rsidRDefault="00702C6E">
      <w:pPr>
        <w:pStyle w:val="CommentText"/>
      </w:pPr>
      <w:r>
        <w:rPr>
          <w:rStyle w:val="CommentReference"/>
        </w:rPr>
        <w:annotationRef/>
      </w:r>
      <w:r>
        <w:t>Revisit format for embedding examples into your sentences. Revise.</w:t>
      </w:r>
    </w:p>
  </w:comment>
  <w:comment w:id="16" w:author=" " w:date="2009-12-16T15:36:00Z" w:initials="MSOffice">
    <w:p w:rsidR="00702C6E" w:rsidRDefault="00702C6E">
      <w:pPr>
        <w:pStyle w:val="CommentText"/>
      </w:pPr>
      <w:r>
        <w:rPr>
          <w:rStyle w:val="CommentReference"/>
        </w:rPr>
        <w:annotationRef/>
      </w:r>
      <w:r>
        <w:t>2.2</w:t>
      </w:r>
    </w:p>
  </w:comment>
  <w:comment w:id="17" w:author=" " w:date="2009-12-16T15:36:00Z" w:initials="MSOffice">
    <w:p w:rsidR="00702C6E" w:rsidRDefault="00702C6E">
      <w:pPr>
        <w:pStyle w:val="CommentText"/>
      </w:pPr>
      <w:r>
        <w:rPr>
          <w:rStyle w:val="CommentReference"/>
        </w:rPr>
        <w:annotationRef/>
      </w:r>
      <w:r>
        <w:t>See comments regarding embedding.</w:t>
      </w:r>
    </w:p>
  </w:comment>
  <w:comment w:id="18" w:author=" " w:date="2009-12-16T15:37:00Z" w:initials="MSOffice">
    <w:p w:rsidR="00702C6E" w:rsidRDefault="00702C6E">
      <w:pPr>
        <w:pStyle w:val="CommentText"/>
      </w:pPr>
      <w:r>
        <w:rPr>
          <w:rStyle w:val="CommentReference"/>
        </w:rPr>
        <w:annotationRef/>
      </w:r>
      <w:r>
        <w:t>13.1</w:t>
      </w:r>
    </w:p>
  </w:comment>
  <w:comment w:id="20" w:author=" " w:date="2009-12-16T15:37:00Z" w:initials="MSOffice">
    <w:p w:rsidR="00702C6E" w:rsidRDefault="00702C6E">
      <w:pPr>
        <w:pStyle w:val="CommentText"/>
      </w:pPr>
      <w:r>
        <w:rPr>
          <w:rStyle w:val="CommentReference"/>
        </w:rPr>
        <w:annotationRef/>
      </w:r>
      <w:r>
        <w:t>It can’t have taste if it is on sale?</w:t>
      </w:r>
    </w:p>
  </w:comment>
  <w:comment w:id="21" w:author=" " w:date="2009-12-16T15:37:00Z" w:initials="MSOffice">
    <w:p w:rsidR="00702C6E" w:rsidRDefault="00702C6E">
      <w:pPr>
        <w:pStyle w:val="CommentText"/>
      </w:pPr>
      <w:r>
        <w:rPr>
          <w:rStyle w:val="CommentReference"/>
        </w:rPr>
        <w:annotationRef/>
      </w:r>
      <w:r>
        <w:t>13.1</w:t>
      </w:r>
    </w:p>
  </w:comment>
  <w:comment w:id="23" w:author=" " w:date="2009-12-16T15:38:00Z" w:initials="MSOffice">
    <w:p w:rsidR="00702C6E" w:rsidRDefault="00702C6E">
      <w:pPr>
        <w:pStyle w:val="CommentText"/>
      </w:pPr>
      <w:r>
        <w:rPr>
          <w:rStyle w:val="CommentReference"/>
        </w:rPr>
        <w:annotationRef/>
      </w:r>
      <w:r>
        <w:t>1.1 – combine these sentences</w:t>
      </w:r>
    </w:p>
  </w:comment>
  <w:comment w:id="28" w:author=" " w:date="2009-12-16T15:39:00Z" w:initials="MSOffice">
    <w:p w:rsidR="00702C6E" w:rsidRDefault="00702C6E">
      <w:pPr>
        <w:pStyle w:val="CommentText"/>
      </w:pPr>
      <w:r>
        <w:rPr>
          <w:rStyle w:val="CommentReference"/>
        </w:rPr>
        <w:annotationRef/>
      </w:r>
      <w:r>
        <w:t>If you are going to analyze tonal shifts, you need to identify the two tones some place in this paragraph…this would be a good spot.</w:t>
      </w:r>
    </w:p>
  </w:comment>
  <w:comment w:id="29" w:author=" " w:date="2009-12-16T15:38:00Z" w:initials="MSOffice">
    <w:p w:rsidR="00702C6E" w:rsidRDefault="00702C6E">
      <w:pPr>
        <w:pStyle w:val="CommentText"/>
      </w:pPr>
      <w:r>
        <w:rPr>
          <w:rStyle w:val="CommentReference"/>
        </w:rPr>
        <w:annotationRef/>
      </w:r>
      <w:r>
        <w:t>I don’t know what this means.</w:t>
      </w:r>
    </w:p>
  </w:comment>
  <w:comment w:id="30" w:author=" " w:date="2009-12-16T15:38:00Z" w:initials="MSOffice">
    <w:p w:rsidR="00702C6E" w:rsidRDefault="00702C6E">
      <w:pPr>
        <w:pStyle w:val="CommentText"/>
      </w:pPr>
      <w:r>
        <w:rPr>
          <w:rStyle w:val="CommentReference"/>
        </w:rPr>
        <w:annotationRef/>
      </w:r>
      <w:r>
        <w:t>13.1</w:t>
      </w:r>
    </w:p>
  </w:comment>
  <w:comment w:id="31" w:author=" " w:date="2009-12-16T15:39:00Z" w:initials="MSOffice">
    <w:p w:rsidR="00702C6E" w:rsidRDefault="00702C6E">
      <w:pPr>
        <w:pStyle w:val="CommentText"/>
      </w:pPr>
      <w:r>
        <w:rPr>
          <w:rStyle w:val="CommentReference"/>
        </w:rPr>
        <w:annotationRef/>
      </w:r>
      <w:r>
        <w:t>16.1</w:t>
      </w:r>
    </w:p>
  </w:comment>
  <w:comment w:id="32" w:author=" " w:date="2009-12-16T15:39:00Z" w:initials="MSOffice">
    <w:p w:rsidR="00702C6E" w:rsidRDefault="00702C6E">
      <w:pPr>
        <w:pStyle w:val="CommentText"/>
      </w:pPr>
      <w:r>
        <w:rPr>
          <w:rStyle w:val="CommentReference"/>
        </w:rPr>
        <w:annotationRef/>
      </w:r>
      <w:proofErr w:type="gramStart"/>
      <w:r>
        <w:t>this</w:t>
      </w:r>
      <w:proofErr w:type="gramEnd"/>
      <w:r>
        <w:t xml:space="preserve"> one is correct</w:t>
      </w:r>
    </w:p>
  </w:comment>
  <w:comment w:id="33" w:author=" " w:date="2009-12-16T15:40:00Z" w:initials="MSOffice">
    <w:p w:rsidR="00702C6E" w:rsidRDefault="00702C6E">
      <w:pPr>
        <w:pStyle w:val="CommentText"/>
      </w:pPr>
      <w:r>
        <w:rPr>
          <w:rStyle w:val="CommentReference"/>
        </w:rPr>
        <w:annotationRef/>
      </w:r>
      <w:r>
        <w:t>What happened to analysis of the tonal shift?</w:t>
      </w:r>
    </w:p>
  </w:comment>
  <w:comment w:id="36" w:author=" " w:date="2009-12-16T15:40:00Z" w:initials="MSOffice">
    <w:p w:rsidR="00702C6E" w:rsidRDefault="00702C6E">
      <w:pPr>
        <w:pStyle w:val="CommentText"/>
      </w:pPr>
      <w:r>
        <w:rPr>
          <w:rStyle w:val="CommentReference"/>
        </w:rPr>
        <w:annotationRef/>
      </w:r>
      <w:r>
        <w:t>First, embed your examples. Second, provide 2-3 sentences of analysis of the examples.</w:t>
      </w:r>
    </w:p>
  </w:comment>
  <w:comment w:id="37" w:author=" " w:date="2009-12-16T15:41:00Z" w:initials="MSOffice">
    <w:p w:rsidR="00702C6E" w:rsidRDefault="00702C6E">
      <w:pPr>
        <w:pStyle w:val="CommentText"/>
      </w:pPr>
      <w:r>
        <w:rPr>
          <w:rStyle w:val="CommentReference"/>
        </w:rPr>
        <w:annotationRef/>
      </w:r>
      <w:r>
        <w:t>You don’t cite any support for these statements, nor do you provide any examples.</w:t>
      </w:r>
    </w:p>
  </w:comment>
  <w:comment w:id="38" w:author=" " w:date="2009-12-16T15:32:00Z" w:initials="MSOffice">
    <w:p w:rsidR="00702C6E" w:rsidRDefault="00702C6E">
      <w:pPr>
        <w:pStyle w:val="CommentText"/>
      </w:pPr>
      <w:r>
        <w:rPr>
          <w:rStyle w:val="CommentReference"/>
        </w:rPr>
        <w:annotationRef/>
      </w:r>
      <w:r>
        <w:t>13.6 – look for works in an anthology</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04377D"/>
    <w:rsid w:val="0004377D"/>
    <w:rsid w:val="00095F04"/>
    <w:rsid w:val="00253422"/>
    <w:rsid w:val="003163C5"/>
    <w:rsid w:val="00383D0D"/>
    <w:rsid w:val="00433C97"/>
    <w:rsid w:val="00463147"/>
    <w:rsid w:val="004F2020"/>
    <w:rsid w:val="00535CE8"/>
    <w:rsid w:val="00543330"/>
    <w:rsid w:val="00566D39"/>
    <w:rsid w:val="00582F25"/>
    <w:rsid w:val="00593ACC"/>
    <w:rsid w:val="006206E0"/>
    <w:rsid w:val="00626AB6"/>
    <w:rsid w:val="00642A1E"/>
    <w:rsid w:val="006479D0"/>
    <w:rsid w:val="00702C6E"/>
    <w:rsid w:val="007354EB"/>
    <w:rsid w:val="00786677"/>
    <w:rsid w:val="008025CB"/>
    <w:rsid w:val="00844A78"/>
    <w:rsid w:val="008E48E1"/>
    <w:rsid w:val="009619A9"/>
    <w:rsid w:val="009A3F22"/>
    <w:rsid w:val="009A6DF1"/>
    <w:rsid w:val="009C41A8"/>
    <w:rsid w:val="009F000F"/>
    <w:rsid w:val="00A01710"/>
    <w:rsid w:val="00AB7C23"/>
    <w:rsid w:val="00AF1194"/>
    <w:rsid w:val="00B222E8"/>
    <w:rsid w:val="00BD2542"/>
    <w:rsid w:val="00BF35E7"/>
    <w:rsid w:val="00C1716C"/>
    <w:rsid w:val="00C42E8D"/>
    <w:rsid w:val="00DD30CA"/>
    <w:rsid w:val="00E769B5"/>
    <w:rsid w:val="00ED0DDB"/>
    <w:rsid w:val="00ED736A"/>
    <w:rsid w:val="00EF1351"/>
    <w:rsid w:val="00F34CE9"/>
    <w:rsid w:val="00F61EB5"/>
    <w:rsid w:val="00F953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D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3F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shortcuts">
    <w:name w:val="yshortcuts"/>
    <w:basedOn w:val="DefaultParagraphFont"/>
    <w:rsid w:val="00095F04"/>
  </w:style>
  <w:style w:type="character" w:styleId="CommentReference">
    <w:name w:val="annotation reference"/>
    <w:basedOn w:val="DefaultParagraphFont"/>
    <w:uiPriority w:val="99"/>
    <w:semiHidden/>
    <w:unhideWhenUsed/>
    <w:rsid w:val="00702C6E"/>
    <w:rPr>
      <w:sz w:val="16"/>
      <w:szCs w:val="16"/>
    </w:rPr>
  </w:style>
  <w:style w:type="paragraph" w:styleId="CommentText">
    <w:name w:val="annotation text"/>
    <w:basedOn w:val="Normal"/>
    <w:link w:val="CommentTextChar"/>
    <w:uiPriority w:val="99"/>
    <w:semiHidden/>
    <w:unhideWhenUsed/>
    <w:rsid w:val="00702C6E"/>
    <w:pPr>
      <w:spacing w:line="240" w:lineRule="auto"/>
    </w:pPr>
    <w:rPr>
      <w:sz w:val="20"/>
      <w:szCs w:val="20"/>
    </w:rPr>
  </w:style>
  <w:style w:type="character" w:customStyle="1" w:styleId="CommentTextChar">
    <w:name w:val="Comment Text Char"/>
    <w:basedOn w:val="DefaultParagraphFont"/>
    <w:link w:val="CommentText"/>
    <w:uiPriority w:val="99"/>
    <w:semiHidden/>
    <w:rsid w:val="00702C6E"/>
    <w:rPr>
      <w:sz w:val="20"/>
      <w:szCs w:val="20"/>
    </w:rPr>
  </w:style>
  <w:style w:type="paragraph" w:styleId="CommentSubject">
    <w:name w:val="annotation subject"/>
    <w:basedOn w:val="CommentText"/>
    <w:next w:val="CommentText"/>
    <w:link w:val="CommentSubjectChar"/>
    <w:uiPriority w:val="99"/>
    <w:semiHidden/>
    <w:unhideWhenUsed/>
    <w:rsid w:val="00702C6E"/>
    <w:rPr>
      <w:b/>
      <w:bCs/>
    </w:rPr>
  </w:style>
  <w:style w:type="character" w:customStyle="1" w:styleId="CommentSubjectChar">
    <w:name w:val="Comment Subject Char"/>
    <w:basedOn w:val="CommentTextChar"/>
    <w:link w:val="CommentSubject"/>
    <w:uiPriority w:val="99"/>
    <w:semiHidden/>
    <w:rsid w:val="00702C6E"/>
    <w:rPr>
      <w:b/>
      <w:bCs/>
    </w:rPr>
  </w:style>
  <w:style w:type="paragraph" w:styleId="BalloonText">
    <w:name w:val="Balloon Text"/>
    <w:basedOn w:val="Normal"/>
    <w:link w:val="BalloonTextChar"/>
    <w:uiPriority w:val="99"/>
    <w:semiHidden/>
    <w:unhideWhenUsed/>
    <w:rsid w:val="00702C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2C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7107919">
      <w:bodyDiv w:val="1"/>
      <w:marLeft w:val="0"/>
      <w:marRight w:val="0"/>
      <w:marTop w:val="0"/>
      <w:marBottom w:val="0"/>
      <w:divBdr>
        <w:top w:val="none" w:sz="0" w:space="0" w:color="auto"/>
        <w:left w:val="none" w:sz="0" w:space="0" w:color="auto"/>
        <w:bottom w:val="none" w:sz="0" w:space="0" w:color="auto"/>
        <w:right w:val="none" w:sz="0" w:space="0" w:color="auto"/>
      </w:divBdr>
      <w:divsChild>
        <w:div w:id="1543710057">
          <w:marLeft w:val="0"/>
          <w:marRight w:val="0"/>
          <w:marTop w:val="0"/>
          <w:marBottom w:val="0"/>
          <w:divBdr>
            <w:top w:val="none" w:sz="0" w:space="0" w:color="auto"/>
            <w:left w:val="none" w:sz="0" w:space="0" w:color="auto"/>
            <w:bottom w:val="none" w:sz="0" w:space="0" w:color="auto"/>
            <w:right w:val="none" w:sz="0" w:space="0" w:color="auto"/>
          </w:divBdr>
          <w:divsChild>
            <w:div w:id="1503005762">
              <w:marLeft w:val="0"/>
              <w:marRight w:val="0"/>
              <w:marTop w:val="0"/>
              <w:marBottom w:val="0"/>
              <w:divBdr>
                <w:top w:val="none" w:sz="0" w:space="0" w:color="auto"/>
                <w:left w:val="none" w:sz="0" w:space="0" w:color="auto"/>
                <w:bottom w:val="none" w:sz="0" w:space="0" w:color="auto"/>
                <w:right w:val="none" w:sz="0" w:space="0" w:color="auto"/>
              </w:divBdr>
              <w:divsChild>
                <w:div w:id="1895966411">
                  <w:marLeft w:val="0"/>
                  <w:marRight w:val="0"/>
                  <w:marTop w:val="0"/>
                  <w:marBottom w:val="0"/>
                  <w:divBdr>
                    <w:top w:val="none" w:sz="0" w:space="0" w:color="auto"/>
                    <w:left w:val="none" w:sz="0" w:space="0" w:color="auto"/>
                    <w:bottom w:val="none" w:sz="0" w:space="0" w:color="auto"/>
                    <w:right w:val="none" w:sz="0" w:space="0" w:color="auto"/>
                  </w:divBdr>
                  <w:divsChild>
                    <w:div w:id="346103710">
                      <w:marLeft w:val="0"/>
                      <w:marRight w:val="0"/>
                      <w:marTop w:val="0"/>
                      <w:marBottom w:val="0"/>
                      <w:divBdr>
                        <w:top w:val="none" w:sz="0" w:space="0" w:color="auto"/>
                        <w:left w:val="none" w:sz="0" w:space="0" w:color="auto"/>
                        <w:bottom w:val="none" w:sz="0" w:space="0" w:color="auto"/>
                        <w:right w:val="none" w:sz="0" w:space="0" w:color="auto"/>
                      </w:divBdr>
                      <w:divsChild>
                        <w:div w:id="575210930">
                          <w:marLeft w:val="0"/>
                          <w:marRight w:val="0"/>
                          <w:marTop w:val="0"/>
                          <w:marBottom w:val="0"/>
                          <w:divBdr>
                            <w:top w:val="none" w:sz="0" w:space="0" w:color="auto"/>
                            <w:left w:val="none" w:sz="0" w:space="0" w:color="auto"/>
                            <w:bottom w:val="none" w:sz="0" w:space="0" w:color="auto"/>
                            <w:right w:val="none" w:sz="0" w:space="0" w:color="auto"/>
                          </w:divBdr>
                          <w:divsChild>
                            <w:div w:id="344403108">
                              <w:marLeft w:val="0"/>
                              <w:marRight w:val="0"/>
                              <w:marTop w:val="0"/>
                              <w:marBottom w:val="0"/>
                              <w:divBdr>
                                <w:top w:val="none" w:sz="0" w:space="0" w:color="auto"/>
                                <w:left w:val="none" w:sz="0" w:space="0" w:color="auto"/>
                                <w:bottom w:val="none" w:sz="0" w:space="0" w:color="auto"/>
                                <w:right w:val="none" w:sz="0" w:space="0" w:color="auto"/>
                              </w:divBdr>
                              <w:divsChild>
                                <w:div w:id="230434562">
                                  <w:marLeft w:val="0"/>
                                  <w:marRight w:val="0"/>
                                  <w:marTop w:val="0"/>
                                  <w:marBottom w:val="600"/>
                                  <w:divBdr>
                                    <w:top w:val="none" w:sz="0" w:space="0" w:color="auto"/>
                                    <w:left w:val="none" w:sz="0" w:space="0" w:color="auto"/>
                                    <w:bottom w:val="none" w:sz="0" w:space="0" w:color="auto"/>
                                    <w:right w:val="none" w:sz="0" w:space="0" w:color="auto"/>
                                  </w:divBdr>
                                  <w:divsChild>
                                    <w:div w:id="66743922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5833820">
      <w:bodyDiv w:val="1"/>
      <w:marLeft w:val="0"/>
      <w:marRight w:val="0"/>
      <w:marTop w:val="0"/>
      <w:marBottom w:val="0"/>
      <w:divBdr>
        <w:top w:val="none" w:sz="0" w:space="0" w:color="auto"/>
        <w:left w:val="none" w:sz="0" w:space="0" w:color="auto"/>
        <w:bottom w:val="none" w:sz="0" w:space="0" w:color="auto"/>
        <w:right w:val="none" w:sz="0" w:space="0" w:color="auto"/>
      </w:divBdr>
      <w:divsChild>
        <w:div w:id="1230918767">
          <w:marLeft w:val="0"/>
          <w:marRight w:val="0"/>
          <w:marTop w:val="0"/>
          <w:marBottom w:val="0"/>
          <w:divBdr>
            <w:top w:val="none" w:sz="0" w:space="0" w:color="auto"/>
            <w:left w:val="none" w:sz="0" w:space="0" w:color="auto"/>
            <w:bottom w:val="none" w:sz="0" w:space="0" w:color="auto"/>
            <w:right w:val="none" w:sz="0" w:space="0" w:color="auto"/>
          </w:divBdr>
          <w:divsChild>
            <w:div w:id="809522397">
              <w:marLeft w:val="0"/>
              <w:marRight w:val="0"/>
              <w:marTop w:val="0"/>
              <w:marBottom w:val="0"/>
              <w:divBdr>
                <w:top w:val="none" w:sz="0" w:space="0" w:color="auto"/>
                <w:left w:val="none" w:sz="0" w:space="0" w:color="auto"/>
                <w:bottom w:val="none" w:sz="0" w:space="0" w:color="auto"/>
                <w:right w:val="none" w:sz="0" w:space="0" w:color="auto"/>
              </w:divBdr>
              <w:divsChild>
                <w:div w:id="1548908380">
                  <w:marLeft w:val="0"/>
                  <w:marRight w:val="0"/>
                  <w:marTop w:val="0"/>
                  <w:marBottom w:val="0"/>
                  <w:divBdr>
                    <w:top w:val="none" w:sz="0" w:space="0" w:color="auto"/>
                    <w:left w:val="none" w:sz="0" w:space="0" w:color="auto"/>
                    <w:bottom w:val="none" w:sz="0" w:space="0" w:color="auto"/>
                    <w:right w:val="none" w:sz="0" w:space="0" w:color="auto"/>
                  </w:divBdr>
                  <w:divsChild>
                    <w:div w:id="1044453200">
                      <w:marLeft w:val="0"/>
                      <w:marRight w:val="0"/>
                      <w:marTop w:val="0"/>
                      <w:marBottom w:val="0"/>
                      <w:divBdr>
                        <w:top w:val="none" w:sz="0" w:space="0" w:color="auto"/>
                        <w:left w:val="none" w:sz="0" w:space="0" w:color="auto"/>
                        <w:bottom w:val="none" w:sz="0" w:space="0" w:color="auto"/>
                        <w:right w:val="none" w:sz="0" w:space="0" w:color="auto"/>
                      </w:divBdr>
                      <w:divsChild>
                        <w:div w:id="1408577247">
                          <w:marLeft w:val="0"/>
                          <w:marRight w:val="0"/>
                          <w:marTop w:val="0"/>
                          <w:marBottom w:val="0"/>
                          <w:divBdr>
                            <w:top w:val="none" w:sz="0" w:space="0" w:color="auto"/>
                            <w:left w:val="none" w:sz="0" w:space="0" w:color="auto"/>
                            <w:bottom w:val="none" w:sz="0" w:space="0" w:color="auto"/>
                            <w:right w:val="none" w:sz="0" w:space="0" w:color="auto"/>
                          </w:divBdr>
                          <w:divsChild>
                            <w:div w:id="950279059">
                              <w:marLeft w:val="0"/>
                              <w:marRight w:val="0"/>
                              <w:marTop w:val="0"/>
                              <w:marBottom w:val="0"/>
                              <w:divBdr>
                                <w:top w:val="none" w:sz="0" w:space="0" w:color="auto"/>
                                <w:left w:val="none" w:sz="0" w:space="0" w:color="auto"/>
                                <w:bottom w:val="none" w:sz="0" w:space="0" w:color="auto"/>
                                <w:right w:val="none" w:sz="0" w:space="0" w:color="auto"/>
                              </w:divBdr>
                              <w:divsChild>
                                <w:div w:id="517546238">
                                  <w:marLeft w:val="0"/>
                                  <w:marRight w:val="0"/>
                                  <w:marTop w:val="0"/>
                                  <w:marBottom w:val="600"/>
                                  <w:divBdr>
                                    <w:top w:val="none" w:sz="0" w:space="0" w:color="auto"/>
                                    <w:left w:val="none" w:sz="0" w:space="0" w:color="auto"/>
                                    <w:bottom w:val="none" w:sz="0" w:space="0" w:color="auto"/>
                                    <w:right w:val="none" w:sz="0" w:space="0" w:color="auto"/>
                                  </w:divBdr>
                                  <w:divsChild>
                                    <w:div w:id="52757114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0544359">
      <w:bodyDiv w:val="1"/>
      <w:marLeft w:val="0"/>
      <w:marRight w:val="0"/>
      <w:marTop w:val="0"/>
      <w:marBottom w:val="0"/>
      <w:divBdr>
        <w:top w:val="none" w:sz="0" w:space="0" w:color="auto"/>
        <w:left w:val="none" w:sz="0" w:space="0" w:color="auto"/>
        <w:bottom w:val="none" w:sz="0" w:space="0" w:color="auto"/>
        <w:right w:val="none" w:sz="0" w:space="0" w:color="auto"/>
      </w:divBdr>
      <w:divsChild>
        <w:div w:id="1151560248">
          <w:marLeft w:val="0"/>
          <w:marRight w:val="0"/>
          <w:marTop w:val="0"/>
          <w:marBottom w:val="0"/>
          <w:divBdr>
            <w:top w:val="none" w:sz="0" w:space="0" w:color="auto"/>
            <w:left w:val="none" w:sz="0" w:space="0" w:color="auto"/>
            <w:bottom w:val="none" w:sz="0" w:space="0" w:color="auto"/>
            <w:right w:val="none" w:sz="0" w:space="0" w:color="auto"/>
          </w:divBdr>
          <w:divsChild>
            <w:div w:id="744107637">
              <w:marLeft w:val="0"/>
              <w:marRight w:val="0"/>
              <w:marTop w:val="0"/>
              <w:marBottom w:val="0"/>
              <w:divBdr>
                <w:top w:val="none" w:sz="0" w:space="0" w:color="auto"/>
                <w:left w:val="none" w:sz="0" w:space="0" w:color="auto"/>
                <w:bottom w:val="none" w:sz="0" w:space="0" w:color="auto"/>
                <w:right w:val="none" w:sz="0" w:space="0" w:color="auto"/>
              </w:divBdr>
              <w:divsChild>
                <w:div w:id="1594195738">
                  <w:marLeft w:val="0"/>
                  <w:marRight w:val="0"/>
                  <w:marTop w:val="0"/>
                  <w:marBottom w:val="0"/>
                  <w:divBdr>
                    <w:top w:val="none" w:sz="0" w:space="0" w:color="auto"/>
                    <w:left w:val="none" w:sz="0" w:space="0" w:color="auto"/>
                    <w:bottom w:val="none" w:sz="0" w:space="0" w:color="auto"/>
                    <w:right w:val="none" w:sz="0" w:space="0" w:color="auto"/>
                  </w:divBdr>
                  <w:divsChild>
                    <w:div w:id="1047686237">
                      <w:marLeft w:val="0"/>
                      <w:marRight w:val="0"/>
                      <w:marTop w:val="0"/>
                      <w:marBottom w:val="0"/>
                      <w:divBdr>
                        <w:top w:val="none" w:sz="0" w:space="0" w:color="auto"/>
                        <w:left w:val="none" w:sz="0" w:space="0" w:color="auto"/>
                        <w:bottom w:val="none" w:sz="0" w:space="0" w:color="auto"/>
                        <w:right w:val="none" w:sz="0" w:space="0" w:color="auto"/>
                      </w:divBdr>
                      <w:divsChild>
                        <w:div w:id="1219705551">
                          <w:marLeft w:val="0"/>
                          <w:marRight w:val="0"/>
                          <w:marTop w:val="0"/>
                          <w:marBottom w:val="0"/>
                          <w:divBdr>
                            <w:top w:val="none" w:sz="0" w:space="0" w:color="auto"/>
                            <w:left w:val="none" w:sz="0" w:space="0" w:color="auto"/>
                            <w:bottom w:val="none" w:sz="0" w:space="0" w:color="auto"/>
                            <w:right w:val="none" w:sz="0" w:space="0" w:color="auto"/>
                          </w:divBdr>
                          <w:divsChild>
                            <w:div w:id="957950861">
                              <w:marLeft w:val="0"/>
                              <w:marRight w:val="0"/>
                              <w:marTop w:val="0"/>
                              <w:marBottom w:val="0"/>
                              <w:divBdr>
                                <w:top w:val="none" w:sz="0" w:space="0" w:color="auto"/>
                                <w:left w:val="none" w:sz="0" w:space="0" w:color="auto"/>
                                <w:bottom w:val="none" w:sz="0" w:space="0" w:color="auto"/>
                                <w:right w:val="none" w:sz="0" w:space="0" w:color="auto"/>
                              </w:divBdr>
                              <w:divsChild>
                                <w:div w:id="962348815">
                                  <w:marLeft w:val="0"/>
                                  <w:marRight w:val="0"/>
                                  <w:marTop w:val="0"/>
                                  <w:marBottom w:val="600"/>
                                  <w:divBdr>
                                    <w:top w:val="none" w:sz="0" w:space="0" w:color="auto"/>
                                    <w:left w:val="none" w:sz="0" w:space="0" w:color="auto"/>
                                    <w:bottom w:val="none" w:sz="0" w:space="0" w:color="auto"/>
                                    <w:right w:val="none" w:sz="0" w:space="0" w:color="auto"/>
                                  </w:divBdr>
                                  <w:divsChild>
                                    <w:div w:id="47337797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package" Target="embeddings/Microsoft_Office_Excel_Worksheet1.xlsx"/><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B530C-54FE-40DC-8D2D-64B2B893C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1912</Words>
  <Characters>10902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6</cp:revision>
  <cp:lastPrinted>2009-12-09T23:18:00Z</cp:lastPrinted>
  <dcterms:created xsi:type="dcterms:W3CDTF">2010-01-06T22:04:00Z</dcterms:created>
  <dcterms:modified xsi:type="dcterms:W3CDTF">2010-01-14T21:50:00Z</dcterms:modified>
</cp:coreProperties>
</file>